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8AD1F" w14:textId="77777777" w:rsidR="003B0164" w:rsidRPr="007B4098" w:rsidRDefault="003B0164" w:rsidP="007B4098">
      <w:pPr>
        <w:pStyle w:val="Tytu"/>
        <w:spacing w:before="600" w:after="100" w:afterAutospacing="1"/>
        <w:jc w:val="left"/>
        <w:rPr>
          <w:rFonts w:ascii="Arial" w:hAnsi="Arial" w:cs="Arial"/>
          <w:sz w:val="24"/>
          <w:szCs w:val="24"/>
        </w:rPr>
      </w:pPr>
      <w:r w:rsidRPr="007B4098">
        <w:rPr>
          <w:rFonts w:ascii="Arial" w:hAnsi="Arial" w:cs="Arial"/>
          <w:sz w:val="24"/>
          <w:szCs w:val="24"/>
        </w:rPr>
        <w:t>Kryteria wyboru projektów</w:t>
      </w:r>
    </w:p>
    <w:p w14:paraId="26666FDB" w14:textId="77777777" w:rsidR="005B0155" w:rsidRPr="007B4098" w:rsidRDefault="003B0164" w:rsidP="007B4098">
      <w:pPr>
        <w:spacing w:before="100" w:beforeAutospacing="1" w:after="100" w:afterAutospacing="1"/>
        <w:rPr>
          <w:rFonts w:ascii="Arial" w:hAnsi="Arial" w:cs="Arial"/>
          <w:sz w:val="24"/>
          <w:szCs w:val="24"/>
        </w:rPr>
      </w:pPr>
      <w:r w:rsidRPr="007B4098">
        <w:rPr>
          <w:rFonts w:ascii="Arial" w:hAnsi="Arial" w:cs="Arial"/>
          <w:b/>
          <w:bCs/>
          <w:sz w:val="24"/>
          <w:szCs w:val="24"/>
        </w:rPr>
        <w:t xml:space="preserve">Priorytet </w:t>
      </w:r>
      <w:r w:rsidR="005B0155" w:rsidRPr="007B4098">
        <w:rPr>
          <w:rFonts w:ascii="Arial" w:hAnsi="Arial" w:cs="Arial"/>
          <w:b/>
          <w:bCs/>
          <w:sz w:val="24"/>
          <w:szCs w:val="24"/>
        </w:rPr>
        <w:t>5</w:t>
      </w:r>
      <w:r w:rsidRPr="007B4098">
        <w:rPr>
          <w:rFonts w:ascii="Arial" w:hAnsi="Arial" w:cs="Arial"/>
          <w:b/>
          <w:bCs/>
          <w:sz w:val="24"/>
          <w:szCs w:val="24"/>
        </w:rPr>
        <w:t>.</w:t>
      </w:r>
      <w:r w:rsidRPr="007B4098">
        <w:rPr>
          <w:rFonts w:ascii="Arial" w:hAnsi="Arial" w:cs="Arial"/>
          <w:sz w:val="24"/>
          <w:szCs w:val="24"/>
        </w:rPr>
        <w:t xml:space="preserve"> </w:t>
      </w:r>
      <w:r w:rsidR="005B0155" w:rsidRPr="007B4098">
        <w:rPr>
          <w:rFonts w:ascii="Arial" w:hAnsi="Arial" w:cs="Arial"/>
          <w:sz w:val="24"/>
          <w:szCs w:val="24"/>
        </w:rPr>
        <w:t>Fundusze europejskie na wzmacnianie potencjałów endogenicznych regionu</w:t>
      </w:r>
    </w:p>
    <w:p w14:paraId="42DDE61F" w14:textId="77777777" w:rsidR="005B0155" w:rsidRPr="007B4098" w:rsidRDefault="003B0164" w:rsidP="007B4098">
      <w:pPr>
        <w:spacing w:before="100" w:beforeAutospacing="1" w:after="100" w:afterAutospacing="1"/>
        <w:rPr>
          <w:rFonts w:ascii="Arial" w:hAnsi="Arial" w:cs="Arial"/>
          <w:b/>
          <w:sz w:val="24"/>
          <w:szCs w:val="24"/>
        </w:rPr>
      </w:pPr>
      <w:r w:rsidRPr="007B4098">
        <w:rPr>
          <w:rFonts w:ascii="Arial" w:hAnsi="Arial" w:cs="Arial"/>
          <w:b/>
          <w:bCs/>
          <w:sz w:val="24"/>
          <w:szCs w:val="24"/>
        </w:rPr>
        <w:t xml:space="preserve">Cel szczegółowy </w:t>
      </w:r>
      <w:r w:rsidR="005B0155" w:rsidRPr="007B4098">
        <w:rPr>
          <w:rFonts w:ascii="Arial" w:hAnsi="Arial" w:cs="Arial"/>
          <w:b/>
          <w:bCs/>
          <w:sz w:val="24"/>
          <w:szCs w:val="24"/>
        </w:rPr>
        <w:t>5</w:t>
      </w:r>
      <w:r w:rsidRPr="007B4098">
        <w:rPr>
          <w:rFonts w:ascii="Arial" w:hAnsi="Arial" w:cs="Arial"/>
          <w:b/>
          <w:bCs/>
          <w:sz w:val="24"/>
          <w:szCs w:val="24"/>
        </w:rPr>
        <w:t xml:space="preserve"> i.</w:t>
      </w:r>
      <w:r w:rsidRPr="007B4098">
        <w:rPr>
          <w:rFonts w:ascii="Arial" w:hAnsi="Arial" w:cs="Arial"/>
          <w:sz w:val="24"/>
          <w:szCs w:val="24"/>
        </w:rPr>
        <w:t xml:space="preserve"> </w:t>
      </w:r>
      <w:r w:rsidR="005B0155" w:rsidRPr="007B4098">
        <w:rPr>
          <w:rFonts w:ascii="Arial" w:hAnsi="Arial" w:cs="Arial"/>
          <w:sz w:val="24"/>
          <w:szCs w:val="24"/>
        </w:rPr>
        <w:t>Wspieranie zintegrowanego i sprzyjającego włączeniu społecznemu rozwoju społecznego, gospodarczego i</w:t>
      </w:r>
      <w:r w:rsidR="004008AB" w:rsidRPr="007B4098">
        <w:rPr>
          <w:rFonts w:ascii="Arial" w:hAnsi="Arial" w:cs="Arial"/>
          <w:sz w:val="24"/>
          <w:szCs w:val="24"/>
        </w:rPr>
        <w:t> </w:t>
      </w:r>
      <w:r w:rsidR="005B0155" w:rsidRPr="007B4098">
        <w:rPr>
          <w:rFonts w:ascii="Arial" w:hAnsi="Arial" w:cs="Arial"/>
          <w:sz w:val="24"/>
          <w:szCs w:val="24"/>
        </w:rPr>
        <w:t>środowiskowego, kultury, dziedzictwa naturalnego, zrównoważonej turystyki i bezpieczeństwa na obszarach miejskich</w:t>
      </w:r>
    </w:p>
    <w:p w14:paraId="55D20AA1" w14:textId="77777777" w:rsidR="003B0164" w:rsidRPr="007B4098" w:rsidRDefault="003B0164" w:rsidP="007B4098">
      <w:pPr>
        <w:pStyle w:val="Podtytu"/>
        <w:spacing w:before="100" w:beforeAutospacing="1" w:after="100" w:afterAutospacing="1"/>
        <w:jc w:val="left"/>
        <w:rPr>
          <w:rFonts w:ascii="Arial" w:hAnsi="Arial" w:cs="Arial"/>
          <w:b/>
          <w:bCs/>
        </w:rPr>
      </w:pPr>
      <w:r w:rsidRPr="007B4098">
        <w:rPr>
          <w:rFonts w:ascii="Arial" w:hAnsi="Arial" w:cs="Arial"/>
          <w:b/>
          <w:bCs/>
        </w:rPr>
        <w:t xml:space="preserve">Działanie </w:t>
      </w:r>
      <w:r w:rsidR="005B0155" w:rsidRPr="007B4098">
        <w:rPr>
          <w:rFonts w:ascii="Arial" w:hAnsi="Arial" w:cs="Arial"/>
          <w:b/>
          <w:bCs/>
        </w:rPr>
        <w:t>5.1</w:t>
      </w:r>
      <w:r w:rsidR="00983611" w:rsidRPr="007B4098">
        <w:rPr>
          <w:rFonts w:ascii="Arial" w:hAnsi="Arial" w:cs="Arial"/>
          <w:b/>
          <w:bCs/>
        </w:rPr>
        <w:t>6</w:t>
      </w:r>
      <w:r w:rsidR="005B0155" w:rsidRPr="007B4098">
        <w:rPr>
          <w:rFonts w:ascii="Arial" w:hAnsi="Arial" w:cs="Arial"/>
        </w:rPr>
        <w:t xml:space="preserve"> Wsparcie administracyjne</w:t>
      </w:r>
      <w:r w:rsidR="00983611" w:rsidRPr="007B4098">
        <w:rPr>
          <w:rFonts w:ascii="Arial" w:hAnsi="Arial" w:cs="Arial"/>
        </w:rPr>
        <w:t xml:space="preserve"> gmin</w:t>
      </w:r>
      <w:r w:rsidR="005B0155" w:rsidRPr="007B4098">
        <w:rPr>
          <w:rFonts w:ascii="Arial" w:hAnsi="Arial" w:cs="Arial"/>
        </w:rPr>
        <w:t xml:space="preserve"> OPPT</w:t>
      </w:r>
    </w:p>
    <w:p w14:paraId="75EE9462" w14:textId="77777777" w:rsidR="003B0164" w:rsidRPr="007B4098" w:rsidRDefault="003B0164" w:rsidP="007B4098">
      <w:pPr>
        <w:tabs>
          <w:tab w:val="center" w:pos="7088"/>
        </w:tabs>
        <w:spacing w:before="100" w:beforeAutospacing="1" w:after="100" w:afterAutospacing="1"/>
        <w:rPr>
          <w:rFonts w:ascii="Arial" w:hAnsi="Arial" w:cs="Arial"/>
          <w:sz w:val="24"/>
          <w:szCs w:val="24"/>
        </w:rPr>
      </w:pPr>
      <w:r w:rsidRPr="007B4098">
        <w:rPr>
          <w:rFonts w:ascii="Arial" w:hAnsi="Arial" w:cs="Arial"/>
          <w:b/>
          <w:bCs/>
          <w:sz w:val="24"/>
          <w:szCs w:val="24"/>
        </w:rPr>
        <w:t>Sposób wyboru projektów:</w:t>
      </w:r>
      <w:r w:rsidRPr="007B4098">
        <w:rPr>
          <w:rFonts w:ascii="Arial" w:hAnsi="Arial" w:cs="Arial"/>
          <w:sz w:val="24"/>
          <w:szCs w:val="24"/>
        </w:rPr>
        <w:t xml:space="preserve"> konkurencyjny</w:t>
      </w:r>
    </w:p>
    <w:p w14:paraId="5CBF61E5" w14:textId="77777777" w:rsidR="00200469" w:rsidRPr="007B4098" w:rsidRDefault="00200469" w:rsidP="007B4098">
      <w:pPr>
        <w:spacing w:before="100" w:beforeAutospacing="1" w:after="100" w:afterAutospacing="1"/>
        <w:rPr>
          <w:rFonts w:ascii="Arial" w:hAnsi="Arial" w:cs="Arial"/>
          <w:sz w:val="24"/>
          <w:szCs w:val="24"/>
        </w:rPr>
      </w:pPr>
      <w:r w:rsidRPr="007B4098">
        <w:rPr>
          <w:rFonts w:ascii="Arial" w:hAnsi="Arial" w:cs="Arial"/>
          <w:sz w:val="24"/>
          <w:szCs w:val="24"/>
        </w:rPr>
        <w:t>Nabór realizowany w ramach polityki terytorialnej</w:t>
      </w:r>
    </w:p>
    <w:p w14:paraId="351B766B" w14:textId="752B3D99" w:rsidR="008E770F" w:rsidRPr="007B4098" w:rsidRDefault="008E770F" w:rsidP="007B4098">
      <w:p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Nabór jest skierowany do liderów partnerstw OPPT, zawiązanych na potrzeby realizacji polityki terytorialnej.</w:t>
      </w:r>
    </w:p>
    <w:p w14:paraId="799AB3BF" w14:textId="77777777" w:rsidR="008E770F" w:rsidRPr="007B4098" w:rsidRDefault="008E770F" w:rsidP="007B4098">
      <w:p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Zakres wsparcia to:</w:t>
      </w:r>
    </w:p>
    <w:p w14:paraId="3EEE8E2A" w14:textId="1DEE06A0" w:rsidR="00200469" w:rsidRPr="007B4098" w:rsidRDefault="008E770F" w:rsidP="007B4098">
      <w:pPr>
        <w:pStyle w:val="Akapitzlist"/>
        <w:numPr>
          <w:ilvl w:val="0"/>
          <w:numId w:val="28"/>
        </w:num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wynagrodzenia pracowników,</w:t>
      </w:r>
    </w:p>
    <w:p w14:paraId="60D0AAC3" w14:textId="16E70D7F" w:rsidR="00200469" w:rsidRPr="007B4098" w:rsidRDefault="008E770F" w:rsidP="007B4098">
      <w:pPr>
        <w:pStyle w:val="Akapitzlist"/>
        <w:numPr>
          <w:ilvl w:val="0"/>
          <w:numId w:val="28"/>
        </w:num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dodatki specjalne osób odpowiedzialnych za realizację polityki terytorialnej na danym obszarze,</w:t>
      </w:r>
    </w:p>
    <w:p w14:paraId="4033DBF2" w14:textId="77777777" w:rsidR="00D5726D" w:rsidRPr="007B4098" w:rsidRDefault="008E770F" w:rsidP="007B4098">
      <w:pPr>
        <w:pStyle w:val="Akapitzlist"/>
        <w:numPr>
          <w:ilvl w:val="0"/>
          <w:numId w:val="28"/>
        </w:num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koszty związane z organizacją spotkań w ramach partnerstwa i z rozwijaniem współpracy,</w:t>
      </w:r>
    </w:p>
    <w:p w14:paraId="2089BC57" w14:textId="77777777" w:rsidR="00DD4CE8" w:rsidRPr="007B4098" w:rsidRDefault="008E770F" w:rsidP="007B4098">
      <w:pPr>
        <w:pStyle w:val="Akapitzlist"/>
        <w:numPr>
          <w:ilvl w:val="0"/>
          <w:numId w:val="28"/>
        </w:numPr>
        <w:spacing w:before="100" w:beforeAutospacing="1" w:after="100" w:afterAutospacing="1"/>
        <w:rPr>
          <w:rFonts w:ascii="Arial" w:eastAsia="Times New Roman" w:hAnsi="Arial" w:cs="Arial"/>
          <w:color w:val="000000"/>
          <w:sz w:val="24"/>
          <w:szCs w:val="24"/>
          <w:lang w:eastAsia="pl-PL"/>
        </w:rPr>
      </w:pPr>
      <w:r w:rsidRPr="007B4098">
        <w:rPr>
          <w:rFonts w:ascii="Arial" w:eastAsia="Times New Roman" w:hAnsi="Arial" w:cs="Arial"/>
          <w:color w:val="000000"/>
          <w:sz w:val="24"/>
          <w:szCs w:val="24"/>
          <w:lang w:eastAsia="pl-PL"/>
        </w:rPr>
        <w:t>zakup wyposażenia biurowego, sprzętu komputerowego oraz materiałów biurowych i eksploatacyjnych.</w:t>
      </w:r>
    </w:p>
    <w:p w14:paraId="5F0B1EE2" w14:textId="77777777" w:rsidR="005172B5" w:rsidRPr="007B4098" w:rsidRDefault="003B0164" w:rsidP="007B4098">
      <w:pPr>
        <w:pStyle w:val="Nagwek1"/>
        <w:numPr>
          <w:ilvl w:val="0"/>
          <w:numId w:val="37"/>
        </w:numPr>
        <w:spacing w:before="100" w:beforeAutospacing="1" w:after="100" w:afterAutospacing="1"/>
        <w:rPr>
          <w:rFonts w:cs="Arial"/>
          <w:szCs w:val="24"/>
        </w:rPr>
      </w:pPr>
      <w:r w:rsidRPr="007B4098">
        <w:rPr>
          <w:rFonts w:cs="Arial"/>
          <w:szCs w:val="24"/>
        </w:rPr>
        <w:br w:type="page"/>
      </w:r>
      <w:r w:rsidR="007257F1" w:rsidRPr="007B4098">
        <w:rPr>
          <w:rFonts w:cs="Arial"/>
          <w:szCs w:val="24"/>
        </w:rPr>
        <w:lastRenderedPageBreak/>
        <w:t>KRYTERIA FORMALNE</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348"/>
        <w:gridCol w:w="3686"/>
      </w:tblGrid>
      <w:tr w:rsidR="000616CB" w:rsidRPr="007B4098" w14:paraId="47C7683E" w14:textId="77777777" w:rsidTr="004008AB">
        <w:trPr>
          <w:tblHeader/>
        </w:trPr>
        <w:tc>
          <w:tcPr>
            <w:tcW w:w="1110" w:type="dxa"/>
            <w:shd w:val="clear" w:color="auto" w:fill="D9D9D9"/>
            <w:vAlign w:val="center"/>
          </w:tcPr>
          <w:p w14:paraId="48ACB6AB" w14:textId="77777777" w:rsidR="000616CB" w:rsidRPr="007B4098" w:rsidRDefault="000616CB" w:rsidP="007B4098">
            <w:pPr>
              <w:spacing w:before="100" w:beforeAutospacing="1" w:after="100" w:afterAutospacing="1"/>
              <w:rPr>
                <w:rFonts w:ascii="Arial" w:hAnsi="Arial" w:cs="Arial"/>
                <w:b/>
                <w:sz w:val="24"/>
                <w:szCs w:val="24"/>
              </w:rPr>
            </w:pPr>
            <w:bookmarkStart w:id="0" w:name="_Hlk126562839"/>
            <w:r w:rsidRPr="007B4098">
              <w:rPr>
                <w:rFonts w:ascii="Arial" w:hAnsi="Arial" w:cs="Arial"/>
                <w:b/>
                <w:sz w:val="24"/>
                <w:szCs w:val="24"/>
              </w:rPr>
              <w:t>Numer</w:t>
            </w:r>
          </w:p>
        </w:tc>
        <w:tc>
          <w:tcPr>
            <w:tcW w:w="2856" w:type="dxa"/>
            <w:shd w:val="clear" w:color="auto" w:fill="D9D9D9"/>
            <w:vAlign w:val="center"/>
          </w:tcPr>
          <w:p w14:paraId="24E88D8C"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Nazwa</w:t>
            </w:r>
          </w:p>
        </w:tc>
        <w:tc>
          <w:tcPr>
            <w:tcW w:w="6348" w:type="dxa"/>
            <w:shd w:val="clear" w:color="auto" w:fill="D9D9D9"/>
            <w:vAlign w:val="center"/>
          </w:tcPr>
          <w:p w14:paraId="088AFC05"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Definicja kryterium</w:t>
            </w:r>
          </w:p>
        </w:tc>
        <w:tc>
          <w:tcPr>
            <w:tcW w:w="3686" w:type="dxa"/>
            <w:shd w:val="clear" w:color="auto" w:fill="D9D9D9"/>
            <w:vAlign w:val="center"/>
          </w:tcPr>
          <w:p w14:paraId="56F2FC38"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Opis znaczenia kryterium</w:t>
            </w:r>
          </w:p>
          <w:p w14:paraId="42C2D738"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(sposób oceny)</w:t>
            </w:r>
          </w:p>
        </w:tc>
      </w:tr>
      <w:bookmarkEnd w:id="0"/>
      <w:tr w:rsidR="000616CB" w:rsidRPr="007B4098" w14:paraId="552E1BC2" w14:textId="77777777" w:rsidTr="00FC1ED8">
        <w:trPr>
          <w:trHeight w:val="708"/>
        </w:trPr>
        <w:tc>
          <w:tcPr>
            <w:tcW w:w="1110" w:type="dxa"/>
            <w:vAlign w:val="center"/>
          </w:tcPr>
          <w:p w14:paraId="47F6F7C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A.1</w:t>
            </w:r>
          </w:p>
        </w:tc>
        <w:tc>
          <w:tcPr>
            <w:tcW w:w="2856" w:type="dxa"/>
            <w:vAlign w:val="center"/>
          </w:tcPr>
          <w:p w14:paraId="688B69C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Poprawność złożenia wniosku</w:t>
            </w:r>
          </w:p>
        </w:tc>
        <w:tc>
          <w:tcPr>
            <w:tcW w:w="6348" w:type="dxa"/>
          </w:tcPr>
          <w:p w14:paraId="4766AA46" w14:textId="77777777" w:rsidR="000616CB" w:rsidRPr="007B4098" w:rsidRDefault="000616CB" w:rsidP="007B4098">
            <w:pPr>
              <w:spacing w:before="100" w:beforeAutospacing="1" w:after="100" w:afterAutospacing="1"/>
              <w:rPr>
                <w:rFonts w:ascii="Arial" w:hAnsi="Arial" w:cs="Arial"/>
                <w:bCs/>
                <w:sz w:val="24"/>
                <w:szCs w:val="24"/>
              </w:rPr>
            </w:pPr>
            <w:r w:rsidRPr="007B4098">
              <w:rPr>
                <w:rFonts w:ascii="Arial" w:hAnsi="Arial" w:cs="Arial"/>
                <w:bCs/>
                <w:sz w:val="24"/>
                <w:szCs w:val="24"/>
              </w:rPr>
              <w:t>W kryterium sprawdzamy, czy:</w:t>
            </w:r>
          </w:p>
          <w:p w14:paraId="489F203D" w14:textId="77777777" w:rsidR="00200469" w:rsidRPr="007B4098" w:rsidRDefault="000616CB" w:rsidP="007B4098">
            <w:pPr>
              <w:numPr>
                <w:ilvl w:val="0"/>
                <w:numId w:val="29"/>
              </w:numPr>
              <w:spacing w:before="100" w:beforeAutospacing="1" w:after="100" w:afterAutospacing="1"/>
              <w:rPr>
                <w:rFonts w:ascii="Arial" w:hAnsi="Arial" w:cs="Arial"/>
                <w:bCs/>
                <w:sz w:val="24"/>
                <w:szCs w:val="24"/>
              </w:rPr>
            </w:pPr>
            <w:r w:rsidRPr="007B4098">
              <w:rPr>
                <w:rFonts w:ascii="Arial" w:hAnsi="Arial" w:cs="Arial"/>
                <w:bCs/>
                <w:sz w:val="24"/>
                <w:szCs w:val="24"/>
              </w:rPr>
              <w:t>wszystkie pola zostały wypełnione w sposób logiczny, umożliwiający ocenę treści zawartej we wniosku;</w:t>
            </w:r>
          </w:p>
          <w:p w14:paraId="1BA491B7" w14:textId="77777777" w:rsidR="00200469" w:rsidRPr="007B4098" w:rsidRDefault="000616CB" w:rsidP="007B4098">
            <w:pPr>
              <w:numPr>
                <w:ilvl w:val="0"/>
                <w:numId w:val="29"/>
              </w:numPr>
              <w:spacing w:before="100" w:beforeAutospacing="1" w:after="100" w:afterAutospacing="1"/>
              <w:rPr>
                <w:rFonts w:ascii="Arial" w:hAnsi="Arial" w:cs="Arial"/>
                <w:bCs/>
                <w:sz w:val="24"/>
                <w:szCs w:val="24"/>
              </w:rPr>
            </w:pPr>
            <w:r w:rsidRPr="007B4098">
              <w:rPr>
                <w:rFonts w:ascii="Arial" w:hAnsi="Arial" w:cs="Arial"/>
                <w:bCs/>
                <w:sz w:val="24"/>
                <w:szCs w:val="24"/>
              </w:rPr>
              <w:t>wszystkie wymagane załączniki zostały dołączone do wniosku;</w:t>
            </w:r>
          </w:p>
          <w:p w14:paraId="1376CCE2" w14:textId="77777777" w:rsidR="000616CB" w:rsidRPr="007B4098" w:rsidRDefault="00200469" w:rsidP="007B4098">
            <w:pPr>
              <w:numPr>
                <w:ilvl w:val="0"/>
                <w:numId w:val="29"/>
              </w:numPr>
              <w:spacing w:before="100" w:beforeAutospacing="1" w:after="100" w:afterAutospacing="1"/>
              <w:rPr>
                <w:rFonts w:ascii="Arial" w:hAnsi="Arial" w:cs="Arial"/>
                <w:b/>
                <w:sz w:val="24"/>
                <w:szCs w:val="24"/>
                <w:u w:val="single"/>
              </w:rPr>
            </w:pPr>
            <w:r w:rsidRPr="007B4098">
              <w:rPr>
                <w:rFonts w:ascii="Arial" w:hAnsi="Arial" w:cs="Arial"/>
                <w:bCs/>
                <w:sz w:val="24"/>
                <w:szCs w:val="24"/>
              </w:rPr>
              <w:t>wszystkie załączniki zostały podpisane zgodnie z</w:t>
            </w:r>
            <w:r w:rsidR="004008AB" w:rsidRPr="007B4098">
              <w:rPr>
                <w:rFonts w:ascii="Arial" w:hAnsi="Arial" w:cs="Arial"/>
                <w:bCs/>
                <w:sz w:val="24"/>
                <w:szCs w:val="24"/>
              </w:rPr>
              <w:t> </w:t>
            </w:r>
            <w:r w:rsidRPr="007B4098">
              <w:rPr>
                <w:rFonts w:ascii="Arial" w:hAnsi="Arial" w:cs="Arial"/>
                <w:bCs/>
                <w:sz w:val="24"/>
                <w:szCs w:val="24"/>
              </w:rPr>
              <w:t>Regulaminem wyboru projektów.</w:t>
            </w:r>
          </w:p>
          <w:p w14:paraId="4F9EC4CE" w14:textId="77777777" w:rsidR="000616CB" w:rsidRPr="007B4098" w:rsidRDefault="000616CB" w:rsidP="007B4098">
            <w:pPr>
              <w:spacing w:before="100" w:beforeAutospacing="1" w:after="100" w:afterAutospacing="1"/>
              <w:rPr>
                <w:rFonts w:ascii="Arial" w:hAnsi="Arial" w:cs="Arial"/>
                <w:b/>
                <w:sz w:val="24"/>
                <w:szCs w:val="24"/>
                <w:u w:val="single"/>
              </w:rPr>
            </w:pPr>
            <w:r w:rsidRPr="007B4098">
              <w:rPr>
                <w:rFonts w:ascii="Arial" w:hAnsi="Arial" w:cs="Arial"/>
                <w:sz w:val="24"/>
                <w:szCs w:val="24"/>
              </w:rPr>
              <w:t>Kryterium jest weryfikowane w oparciu o wniosek o</w:t>
            </w:r>
            <w:r w:rsidR="004008AB" w:rsidRPr="007B4098">
              <w:rPr>
                <w:rFonts w:ascii="Arial" w:hAnsi="Arial" w:cs="Arial"/>
                <w:sz w:val="24"/>
                <w:szCs w:val="24"/>
              </w:rPr>
              <w:t> </w:t>
            </w:r>
            <w:r w:rsidRPr="007B4098">
              <w:rPr>
                <w:rFonts w:ascii="Arial" w:hAnsi="Arial" w:cs="Arial"/>
                <w:sz w:val="24"/>
                <w:szCs w:val="24"/>
              </w:rPr>
              <w:t>dofinansowanie projektu i załączniki.</w:t>
            </w:r>
          </w:p>
        </w:tc>
        <w:tc>
          <w:tcPr>
            <w:tcW w:w="3686" w:type="dxa"/>
          </w:tcPr>
          <w:p w14:paraId="18F0F059"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6E41542E"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5B475E59" w14:textId="6AE1648C"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5BFB5D1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816EA6" w:rsidRPr="007B4098" w14:paraId="5D8EB5A7" w14:textId="77777777" w:rsidTr="00FC1ED8">
        <w:trPr>
          <w:trHeight w:val="708"/>
        </w:trPr>
        <w:tc>
          <w:tcPr>
            <w:tcW w:w="1110" w:type="dxa"/>
            <w:vAlign w:val="center"/>
          </w:tcPr>
          <w:p w14:paraId="64EBBF5C"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A.2</w:t>
            </w:r>
          </w:p>
        </w:tc>
        <w:tc>
          <w:tcPr>
            <w:tcW w:w="2856" w:type="dxa"/>
            <w:vAlign w:val="center"/>
          </w:tcPr>
          <w:p w14:paraId="43191D1D"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Wykluczenia przedmiotowe</w:t>
            </w:r>
            <w:r w:rsidR="0066544B" w:rsidRPr="007B4098">
              <w:rPr>
                <w:rFonts w:ascii="Arial" w:hAnsi="Arial" w:cs="Arial"/>
                <w:sz w:val="24"/>
                <w:szCs w:val="24"/>
              </w:rPr>
              <w:t xml:space="preserve"> i podmiotowe</w:t>
            </w:r>
          </w:p>
        </w:tc>
        <w:tc>
          <w:tcPr>
            <w:tcW w:w="6348" w:type="dxa"/>
          </w:tcPr>
          <w:p w14:paraId="357EC291"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występuje wykluczenie przedmiotowe (dotyczące przedmiotu projektu)</w:t>
            </w:r>
            <w:r w:rsidR="00200469" w:rsidRPr="007B4098">
              <w:rPr>
                <w:rFonts w:ascii="Arial" w:hAnsi="Arial" w:cs="Arial"/>
                <w:sz w:val="24"/>
                <w:szCs w:val="24"/>
              </w:rPr>
              <w:t xml:space="preserve"> i podmiotowe (dotyczące wnioskodawców</w:t>
            </w:r>
            <w:r w:rsidR="00200469" w:rsidRPr="007B4098">
              <w:rPr>
                <w:rStyle w:val="Odwoanieprzypisudolnego"/>
                <w:rFonts w:ascii="Arial" w:hAnsi="Arial" w:cs="Arial"/>
                <w:sz w:val="24"/>
                <w:szCs w:val="24"/>
              </w:rPr>
              <w:footnoteReference w:id="1"/>
            </w:r>
            <w:r w:rsidR="00200469" w:rsidRPr="007B4098">
              <w:rPr>
                <w:rFonts w:ascii="Arial" w:hAnsi="Arial" w:cs="Arial"/>
                <w:sz w:val="24"/>
                <w:szCs w:val="24"/>
              </w:rPr>
              <w:t>)</w:t>
            </w:r>
            <w:r w:rsidRPr="007B4098">
              <w:rPr>
                <w:rStyle w:val="Odwoanieprzypisudolnego"/>
                <w:rFonts w:ascii="Arial" w:hAnsi="Arial" w:cs="Arial"/>
                <w:sz w:val="24"/>
                <w:szCs w:val="24"/>
              </w:rPr>
              <w:footnoteReference w:id="2"/>
            </w:r>
            <w:r w:rsidR="0066544B" w:rsidRPr="007B4098">
              <w:rPr>
                <w:rFonts w:ascii="Arial" w:hAnsi="Arial" w:cs="Arial"/>
                <w:sz w:val="24"/>
                <w:szCs w:val="24"/>
              </w:rPr>
              <w:t>.</w:t>
            </w:r>
          </w:p>
          <w:p w14:paraId="5AFB1721"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Oceniamy, czy:</w:t>
            </w:r>
          </w:p>
          <w:p w14:paraId="6DB340C0" w14:textId="77777777" w:rsidR="00816EA6" w:rsidRPr="007B4098" w:rsidRDefault="00816EA6" w:rsidP="007B409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B4098">
              <w:rPr>
                <w:rFonts w:ascii="Arial" w:hAnsi="Arial" w:cs="Arial"/>
                <w:sz w:val="24"/>
                <w:szCs w:val="24"/>
                <w:lang w:val="pl-PL"/>
              </w:rPr>
              <w:t>przedmiot realizacji projektu nie dotyczy rodzajów działalności wykluczonych z możliwości uzyskania pomocy finansowej, o których mowa:</w:t>
            </w:r>
          </w:p>
          <w:p w14:paraId="10C7F7F2" w14:textId="77777777" w:rsidR="00816EA6" w:rsidRPr="007B4098" w:rsidRDefault="00816EA6" w:rsidP="007B4098">
            <w:pPr>
              <w:numPr>
                <w:ilvl w:val="0"/>
                <w:numId w:val="4"/>
              </w:numPr>
              <w:autoSpaceDE w:val="0"/>
              <w:autoSpaceDN w:val="0"/>
              <w:adjustRightInd w:val="0"/>
              <w:spacing w:before="100" w:beforeAutospacing="1" w:after="100" w:afterAutospacing="1"/>
              <w:rPr>
                <w:rFonts w:ascii="Arial" w:hAnsi="Arial" w:cs="Arial"/>
                <w:sz w:val="24"/>
                <w:szCs w:val="24"/>
              </w:rPr>
            </w:pPr>
            <w:r w:rsidRPr="007B4098">
              <w:rPr>
                <w:rFonts w:ascii="Arial" w:hAnsi="Arial" w:cs="Arial"/>
                <w:sz w:val="24"/>
                <w:szCs w:val="24"/>
              </w:rPr>
              <w:t>w art. 7 ust. 1 rozporządzenia nr 2021/1058</w:t>
            </w:r>
            <w:r w:rsidR="007444E4" w:rsidRPr="007B4098">
              <w:rPr>
                <w:rStyle w:val="Odwoanieprzypisudolnego"/>
                <w:rFonts w:ascii="Arial" w:hAnsi="Arial" w:cs="Arial"/>
                <w:sz w:val="24"/>
                <w:szCs w:val="24"/>
              </w:rPr>
              <w:footnoteReference w:id="3"/>
            </w:r>
            <w:r w:rsidRPr="007B4098">
              <w:rPr>
                <w:rFonts w:ascii="Arial" w:hAnsi="Arial" w:cs="Arial"/>
                <w:sz w:val="24"/>
                <w:szCs w:val="24"/>
              </w:rPr>
              <w:t>,</w:t>
            </w:r>
          </w:p>
          <w:p w14:paraId="627FAB7F" w14:textId="77777777" w:rsidR="00816EA6" w:rsidRPr="007B4098" w:rsidRDefault="00816EA6" w:rsidP="007B4098">
            <w:pPr>
              <w:numPr>
                <w:ilvl w:val="0"/>
                <w:numId w:val="4"/>
              </w:numPr>
              <w:autoSpaceDE w:val="0"/>
              <w:autoSpaceDN w:val="0"/>
              <w:adjustRightInd w:val="0"/>
              <w:spacing w:before="100" w:beforeAutospacing="1" w:after="100" w:afterAutospacing="1"/>
              <w:rPr>
                <w:rFonts w:ascii="Arial" w:hAnsi="Arial" w:cs="Arial"/>
                <w:sz w:val="24"/>
                <w:szCs w:val="24"/>
              </w:rPr>
            </w:pPr>
            <w:r w:rsidRPr="007B4098">
              <w:rPr>
                <w:rFonts w:ascii="Arial" w:hAnsi="Arial" w:cs="Arial"/>
                <w:sz w:val="24"/>
                <w:szCs w:val="24"/>
              </w:rPr>
              <w:t xml:space="preserve">w art. 1 </w:t>
            </w:r>
            <w:r w:rsidR="007444E4" w:rsidRPr="007B4098">
              <w:rPr>
                <w:rFonts w:ascii="Arial" w:hAnsi="Arial" w:cs="Arial"/>
                <w:sz w:val="24"/>
                <w:szCs w:val="24"/>
              </w:rPr>
              <w:t>r</w:t>
            </w:r>
            <w:r w:rsidRPr="007B4098">
              <w:rPr>
                <w:rFonts w:ascii="Arial" w:hAnsi="Arial" w:cs="Arial"/>
                <w:sz w:val="24"/>
                <w:szCs w:val="24"/>
              </w:rPr>
              <w:t xml:space="preserve">ozporządzenia </w:t>
            </w:r>
            <w:r w:rsidR="007444E4" w:rsidRPr="007B4098">
              <w:rPr>
                <w:rFonts w:ascii="Arial" w:hAnsi="Arial" w:cs="Arial"/>
                <w:sz w:val="24"/>
                <w:szCs w:val="24"/>
              </w:rPr>
              <w:t>n</w:t>
            </w:r>
            <w:r w:rsidRPr="007B4098">
              <w:rPr>
                <w:rFonts w:ascii="Arial" w:hAnsi="Arial" w:cs="Arial"/>
                <w:sz w:val="24"/>
                <w:szCs w:val="24"/>
              </w:rPr>
              <w:t>r 651/2014</w:t>
            </w:r>
            <w:r w:rsidR="007444E4" w:rsidRPr="007B4098">
              <w:rPr>
                <w:rStyle w:val="Odwoanieprzypisudolnego"/>
                <w:rFonts w:ascii="Arial" w:hAnsi="Arial" w:cs="Arial"/>
                <w:sz w:val="24"/>
                <w:szCs w:val="24"/>
              </w:rPr>
              <w:footnoteReference w:id="4"/>
            </w:r>
            <w:r w:rsidRPr="007B4098">
              <w:rPr>
                <w:rFonts w:ascii="Arial" w:hAnsi="Arial" w:cs="Arial"/>
                <w:sz w:val="24"/>
                <w:szCs w:val="24"/>
              </w:rPr>
              <w:t>,</w:t>
            </w:r>
          </w:p>
          <w:p w14:paraId="56E303E6" w14:textId="77777777" w:rsidR="00816EA6" w:rsidRPr="007B4098" w:rsidRDefault="00816EA6" w:rsidP="007B4098">
            <w:pPr>
              <w:numPr>
                <w:ilvl w:val="0"/>
                <w:numId w:val="4"/>
              </w:numPr>
              <w:autoSpaceDE w:val="0"/>
              <w:autoSpaceDN w:val="0"/>
              <w:adjustRightInd w:val="0"/>
              <w:spacing w:before="100" w:beforeAutospacing="1" w:after="100" w:afterAutospacing="1"/>
              <w:rPr>
                <w:rFonts w:ascii="Arial" w:hAnsi="Arial" w:cs="Arial"/>
                <w:sz w:val="24"/>
                <w:szCs w:val="24"/>
              </w:rPr>
            </w:pPr>
            <w:r w:rsidRPr="007B4098">
              <w:rPr>
                <w:rFonts w:ascii="Arial" w:hAnsi="Arial" w:cs="Arial"/>
                <w:sz w:val="24"/>
                <w:szCs w:val="24"/>
              </w:rPr>
              <w:lastRenderedPageBreak/>
              <w:t xml:space="preserve">w art. 1 rozporządzenia </w:t>
            </w:r>
            <w:r w:rsidR="00DE4FF5" w:rsidRPr="007B4098">
              <w:rPr>
                <w:rFonts w:ascii="Arial" w:hAnsi="Arial" w:cs="Arial"/>
                <w:sz w:val="24"/>
                <w:szCs w:val="24"/>
              </w:rPr>
              <w:t>nr 2023/2831</w:t>
            </w:r>
            <w:r w:rsidR="00DE4FF5" w:rsidRPr="007B4098">
              <w:rPr>
                <w:rStyle w:val="Odwoanieprzypisudolnego"/>
                <w:rFonts w:ascii="Arial" w:hAnsi="Arial" w:cs="Arial"/>
                <w:sz w:val="24"/>
                <w:szCs w:val="24"/>
              </w:rPr>
              <w:footnoteReference w:id="5"/>
            </w:r>
          </w:p>
          <w:p w14:paraId="5E196372" w14:textId="77777777" w:rsidR="00816EA6" w:rsidRPr="007B4098" w:rsidRDefault="00816EA6" w:rsidP="007B409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B4098">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DE4FF5" w:rsidRPr="007B4098">
              <w:rPr>
                <w:rStyle w:val="Odwoanieprzypisudolnego"/>
                <w:rFonts w:ascii="Arial" w:hAnsi="Arial" w:cs="Arial"/>
                <w:sz w:val="24"/>
                <w:szCs w:val="24"/>
                <w:lang w:val="pl-PL"/>
              </w:rPr>
              <w:footnoteReference w:id="6"/>
            </w:r>
            <w:r w:rsidRPr="007B4098">
              <w:rPr>
                <w:rFonts w:ascii="Arial" w:hAnsi="Arial" w:cs="Arial"/>
                <w:sz w:val="24"/>
                <w:szCs w:val="24"/>
                <w:lang w:val="pl-PL"/>
              </w:rPr>
              <w:t>,</w:t>
            </w:r>
          </w:p>
          <w:p w14:paraId="0F0904E7" w14:textId="77777777" w:rsidR="00816EA6" w:rsidRPr="007B4098" w:rsidRDefault="00816EA6" w:rsidP="007B409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B4098">
              <w:rPr>
                <w:rFonts w:ascii="Arial" w:hAnsi="Arial" w:cs="Arial"/>
                <w:sz w:val="24"/>
                <w:szCs w:val="24"/>
                <w:lang w:val="pl-PL"/>
              </w:rPr>
              <w:t>projekt nie został fizycznie ukończony lub w pełni wdrożony przed złożeniem wniosku o dofinansowanie projektu zgodnie z art. 63 ust. 6 rozporządzenia nr 2021/1060.</w:t>
            </w:r>
          </w:p>
          <w:p w14:paraId="680DC864" w14:textId="77777777" w:rsidR="000D1ECC" w:rsidRPr="007B4098" w:rsidRDefault="000D1ECC" w:rsidP="007B4098">
            <w:pPr>
              <w:numPr>
                <w:ilvl w:val="0"/>
                <w:numId w:val="1"/>
              </w:numPr>
              <w:autoSpaceDE w:val="0"/>
              <w:autoSpaceDN w:val="0"/>
              <w:adjustRightInd w:val="0"/>
              <w:spacing w:before="100" w:beforeAutospacing="1" w:after="100" w:afterAutospacing="1"/>
              <w:ind w:left="278" w:hanging="284"/>
              <w:rPr>
                <w:rFonts w:ascii="Arial" w:hAnsi="Arial" w:cs="Arial"/>
                <w:sz w:val="24"/>
                <w:szCs w:val="24"/>
              </w:rPr>
            </w:pPr>
            <w:r w:rsidRPr="007B4098">
              <w:rPr>
                <w:rFonts w:ascii="Arial" w:hAnsi="Arial" w:cs="Arial"/>
                <w:sz w:val="24"/>
                <w:szCs w:val="24"/>
              </w:rPr>
              <w:t>dany podmiot nie jest przedsiębiorstwem w trudnej sytuacji zdefiniowanym w  art. 2 pkt. 18 rozporządzenia Nr 651/2014.</w:t>
            </w:r>
          </w:p>
          <w:p w14:paraId="2DBBA5CD"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 i załączniki.</w:t>
            </w:r>
          </w:p>
        </w:tc>
        <w:tc>
          <w:tcPr>
            <w:tcW w:w="3686" w:type="dxa"/>
          </w:tcPr>
          <w:p w14:paraId="7E429FC8" w14:textId="63DB3C2E" w:rsidR="00FC1ED8" w:rsidRPr="007B4098" w:rsidRDefault="00FC1ED8"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 xml:space="preserve">TAK/NIE </w:t>
            </w:r>
            <w:r w:rsidRPr="007B4098">
              <w:rPr>
                <w:rFonts w:ascii="Arial" w:hAnsi="Arial" w:cs="Arial"/>
                <w:sz w:val="24"/>
                <w:szCs w:val="24"/>
              </w:rPr>
              <w:br/>
              <w:t>(NIE oznacza odrzucenie wniosku)</w:t>
            </w:r>
          </w:p>
          <w:p w14:paraId="5CF8BDA8" w14:textId="77777777" w:rsidR="00FC1ED8" w:rsidRPr="007B4098" w:rsidRDefault="00FC1ED8"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4D90B590" w14:textId="77777777" w:rsidR="00FC1ED8" w:rsidRPr="007B4098" w:rsidRDefault="00FC1ED8"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439245DB" w14:textId="77777777" w:rsidR="00816EA6" w:rsidRPr="007B4098" w:rsidRDefault="00FC1ED8"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trakcie oceny kryterium wnioskodawca może zostać </w:t>
            </w:r>
            <w:r w:rsidRPr="007B4098">
              <w:rPr>
                <w:rFonts w:ascii="Arial" w:hAnsi="Arial" w:cs="Arial"/>
                <w:sz w:val="24"/>
                <w:szCs w:val="24"/>
              </w:rPr>
              <w:lastRenderedPageBreak/>
              <w:t>poproszony o uzupełnienie lub poprawienie wniosku.</w:t>
            </w:r>
          </w:p>
        </w:tc>
      </w:tr>
      <w:tr w:rsidR="005D2069" w:rsidRPr="007B4098" w14:paraId="55440932" w14:textId="77777777" w:rsidTr="00FC1ED8">
        <w:trPr>
          <w:trHeight w:val="1134"/>
        </w:trPr>
        <w:tc>
          <w:tcPr>
            <w:tcW w:w="1110" w:type="dxa"/>
            <w:vAlign w:val="center"/>
          </w:tcPr>
          <w:p w14:paraId="46DBB25E"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lastRenderedPageBreak/>
              <w:t>A.3</w:t>
            </w:r>
          </w:p>
        </w:tc>
        <w:tc>
          <w:tcPr>
            <w:tcW w:w="2856" w:type="dxa"/>
            <w:vAlign w:val="center"/>
          </w:tcPr>
          <w:p w14:paraId="75568CCC"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Klauzula antydyskryminacyjna</w:t>
            </w:r>
            <w:r w:rsidR="00DE4FF5" w:rsidRPr="007B4098">
              <w:rPr>
                <w:rFonts w:ascii="Arial" w:hAnsi="Arial" w:cs="Arial"/>
                <w:sz w:val="24"/>
                <w:szCs w:val="24"/>
              </w:rPr>
              <w:t xml:space="preserve"> (dotyczy jst)</w:t>
            </w:r>
          </w:p>
        </w:tc>
        <w:tc>
          <w:tcPr>
            <w:tcW w:w="6348" w:type="dxa"/>
          </w:tcPr>
          <w:p w14:paraId="14646759" w14:textId="77777777" w:rsidR="00B84390"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przypadku, gdy </w:t>
            </w:r>
            <w:r w:rsidR="00FC1ED8" w:rsidRPr="007B4098">
              <w:rPr>
                <w:rFonts w:ascii="Arial" w:hAnsi="Arial" w:cs="Arial"/>
                <w:sz w:val="24"/>
                <w:szCs w:val="24"/>
              </w:rPr>
              <w:t>wnioskodawcą</w:t>
            </w:r>
            <w:r w:rsidRPr="007B4098">
              <w:rPr>
                <w:rFonts w:ascii="Arial" w:hAnsi="Arial" w:cs="Arial"/>
                <w:sz w:val="24"/>
                <w:szCs w:val="24"/>
              </w:rPr>
              <w:t xml:space="preserve"> jest jednostka samorządu terytorialnego (lub podmiot przez nią kontrolowany lub od niej zależny), </w:t>
            </w:r>
            <w:r w:rsidR="00B84390" w:rsidRPr="007B4098">
              <w:rPr>
                <w:rFonts w:ascii="Arial" w:hAnsi="Arial" w:cs="Arial"/>
                <w:sz w:val="24"/>
                <w:szCs w:val="24"/>
              </w:rPr>
              <w:t>w kryterium sprawdzamy, czy przestrzega ona przepisów antydyskryminacyjnych, o których mowa w art. 9 ust. 3 rozporządzenia nr 2021/1060</w:t>
            </w:r>
            <w:r w:rsidRPr="007B4098">
              <w:rPr>
                <w:rFonts w:ascii="Arial" w:hAnsi="Arial" w:cs="Arial"/>
                <w:sz w:val="24"/>
                <w:szCs w:val="24"/>
              </w:rPr>
              <w:t>.</w:t>
            </w:r>
          </w:p>
          <w:p w14:paraId="6ADD70E9" w14:textId="77777777" w:rsidR="00B84390" w:rsidRPr="007B4098" w:rsidRDefault="00B84390" w:rsidP="007B4098">
            <w:pPr>
              <w:spacing w:before="100" w:beforeAutospacing="1" w:after="100" w:afterAutospacing="1"/>
              <w:rPr>
                <w:rFonts w:ascii="Arial" w:hAnsi="Arial" w:cs="Arial"/>
                <w:b/>
                <w:sz w:val="24"/>
                <w:szCs w:val="24"/>
              </w:rPr>
            </w:pPr>
            <w:r w:rsidRPr="007B4098">
              <w:rPr>
                <w:rFonts w:ascii="Arial" w:hAnsi="Arial" w:cs="Arial"/>
                <w:bCs/>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4C418198" w14:textId="77777777" w:rsidR="005D2069" w:rsidRPr="007B4098" w:rsidRDefault="00B84390" w:rsidP="007B4098">
            <w:pPr>
              <w:spacing w:before="100" w:beforeAutospacing="1" w:after="100" w:afterAutospacing="1"/>
              <w:rPr>
                <w:rFonts w:ascii="Arial" w:hAnsi="Arial" w:cs="Arial"/>
                <w:bCs/>
                <w:sz w:val="24"/>
                <w:szCs w:val="24"/>
              </w:rPr>
            </w:pPr>
            <w:r w:rsidRPr="007B4098">
              <w:rPr>
                <w:rFonts w:ascii="Arial" w:hAnsi="Arial" w:cs="Arial"/>
                <w:sz w:val="24"/>
                <w:szCs w:val="24"/>
              </w:rPr>
              <w:t>W przypadku, gdy JST przyjęła dyskryminujące akty prawa miejscowego sprzeczne z zasadami, a następnie podjęła skuteczne działania naprawcze, kryterium uznaje się za spełnione. Podjęte działania naprawcze powinny być opisane we wniosku o dofinansowanie.</w:t>
            </w:r>
          </w:p>
          <w:p w14:paraId="0815943E"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Kryterium weryfikowane jest </w:t>
            </w:r>
            <w:r w:rsidR="00B84390" w:rsidRPr="007B4098">
              <w:rPr>
                <w:rFonts w:ascii="Arial" w:hAnsi="Arial" w:cs="Arial"/>
                <w:sz w:val="24"/>
                <w:szCs w:val="24"/>
              </w:rPr>
              <w:t xml:space="preserve">m.in. </w:t>
            </w:r>
            <w:r w:rsidRPr="007B4098">
              <w:rPr>
                <w:rFonts w:ascii="Arial" w:hAnsi="Arial" w:cs="Arial"/>
                <w:sz w:val="24"/>
                <w:szCs w:val="24"/>
              </w:rPr>
              <w:t xml:space="preserve">w oparciu o oświadczenie </w:t>
            </w:r>
            <w:r w:rsidR="00B84390" w:rsidRPr="007B4098">
              <w:rPr>
                <w:rFonts w:ascii="Arial" w:hAnsi="Arial" w:cs="Arial"/>
                <w:sz w:val="24"/>
                <w:szCs w:val="24"/>
              </w:rPr>
              <w:t>wnioskodawcy</w:t>
            </w:r>
            <w:r w:rsidR="00B84390" w:rsidRPr="007B4098">
              <w:rPr>
                <w:rStyle w:val="Odwoanieprzypisudolnego"/>
                <w:rFonts w:ascii="Arial" w:hAnsi="Arial" w:cs="Arial"/>
                <w:sz w:val="24"/>
                <w:szCs w:val="24"/>
              </w:rPr>
              <w:footnoteReference w:id="7"/>
            </w:r>
            <w:r w:rsidR="00B84390" w:rsidRPr="007B4098">
              <w:rPr>
                <w:rFonts w:ascii="Arial" w:hAnsi="Arial" w:cs="Arial"/>
                <w:sz w:val="24"/>
                <w:szCs w:val="24"/>
              </w:rPr>
              <w:t>, zawarte we wniosku o dofinansowanie projektu</w:t>
            </w:r>
            <w:r w:rsidR="00B84390" w:rsidRPr="007B4098">
              <w:rPr>
                <w:rFonts w:ascii="Arial" w:hAnsi="Arial" w:cs="Arial"/>
                <w:bCs/>
                <w:sz w:val="24"/>
                <w:szCs w:val="24"/>
              </w:rPr>
              <w:t>, o braku obowiązywania na terenie jednostki samorządu terytorialnego dyskryminujących aktów prawa miejscowego oraz w oparciu o informacje znajdujące się na stronie internetowej Rzecznika Praw Obywatelskich (RPO) dotyczące JST, które ustanowiły obowiązujące i uznane przez RPO za dyskryminujące akty prawa miejscowego (aktualne na dzień zakończenia naboru).</w:t>
            </w:r>
          </w:p>
        </w:tc>
        <w:tc>
          <w:tcPr>
            <w:tcW w:w="3686" w:type="dxa"/>
          </w:tcPr>
          <w:p w14:paraId="3EE4B0D7"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TAK/NIE</w:t>
            </w:r>
            <w:r w:rsidR="00DE4FF5" w:rsidRPr="007B4098">
              <w:rPr>
                <w:rFonts w:ascii="Arial" w:hAnsi="Arial" w:cs="Arial"/>
                <w:sz w:val="24"/>
                <w:szCs w:val="24"/>
              </w:rPr>
              <w:t>/NIE DOTYCZY</w:t>
            </w:r>
            <w:r w:rsidRPr="007B4098">
              <w:rPr>
                <w:rFonts w:ascii="Arial" w:hAnsi="Arial" w:cs="Arial"/>
                <w:sz w:val="24"/>
                <w:szCs w:val="24"/>
              </w:rPr>
              <w:br/>
              <w:t>(NIE oznacza odrzucenie wniosku)</w:t>
            </w:r>
          </w:p>
          <w:p w14:paraId="66610949"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33AE25EA"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r w:rsidR="00DE4FF5" w:rsidRPr="007B4098">
              <w:rPr>
                <w:rFonts w:ascii="Arial" w:hAnsi="Arial" w:cs="Arial"/>
                <w:sz w:val="24"/>
                <w:szCs w:val="24"/>
              </w:rPr>
              <w:t xml:space="preserve"> wartość logiczna: „TAK” lub „NIE DOTYCZY”)</w:t>
            </w:r>
            <w:r w:rsidRPr="007B4098">
              <w:rPr>
                <w:rFonts w:ascii="Arial" w:hAnsi="Arial" w:cs="Arial"/>
                <w:sz w:val="24"/>
                <w:szCs w:val="24"/>
              </w:rPr>
              <w:t>.</w:t>
            </w:r>
          </w:p>
          <w:p w14:paraId="3AF1472B" w14:textId="77777777" w:rsidR="005D2069" w:rsidRPr="007B4098" w:rsidRDefault="005D2069"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721E5E9C" w14:textId="77777777" w:rsidTr="00FC1ED8">
        <w:trPr>
          <w:trHeight w:val="1134"/>
        </w:trPr>
        <w:tc>
          <w:tcPr>
            <w:tcW w:w="1110" w:type="dxa"/>
            <w:vAlign w:val="center"/>
          </w:tcPr>
          <w:p w14:paraId="2E21B56E"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A.</w:t>
            </w:r>
            <w:r w:rsidR="00E17A9D" w:rsidRPr="007B4098">
              <w:rPr>
                <w:rFonts w:ascii="Arial" w:hAnsi="Arial" w:cs="Arial"/>
                <w:sz w:val="24"/>
                <w:szCs w:val="24"/>
              </w:rPr>
              <w:t>4</w:t>
            </w:r>
          </w:p>
        </w:tc>
        <w:tc>
          <w:tcPr>
            <w:tcW w:w="2856" w:type="dxa"/>
            <w:vAlign w:val="center"/>
          </w:tcPr>
          <w:p w14:paraId="5E3A16E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Miejsce realizacji projektu</w:t>
            </w:r>
          </w:p>
        </w:tc>
        <w:tc>
          <w:tcPr>
            <w:tcW w:w="6348" w:type="dxa"/>
          </w:tcPr>
          <w:p w14:paraId="758C6803" w14:textId="77777777" w:rsidR="00734C60"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projekt realizowany jest/będzie na terytorium województwa kujawsko-pomorskiego.</w:t>
            </w:r>
          </w:p>
          <w:p w14:paraId="267F36B9"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tcPr>
          <w:p w14:paraId="796325F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6BB3FE2B"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732AB3A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4839F2A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bl>
    <w:p w14:paraId="12206921" w14:textId="77777777" w:rsidR="002C2CE8" w:rsidRPr="007B4098" w:rsidRDefault="007257F1" w:rsidP="007B4098">
      <w:pPr>
        <w:pStyle w:val="Nagwek1"/>
        <w:numPr>
          <w:ilvl w:val="0"/>
          <w:numId w:val="37"/>
        </w:numPr>
        <w:spacing w:before="100" w:beforeAutospacing="1" w:after="100" w:afterAutospacing="1"/>
        <w:rPr>
          <w:rFonts w:cs="Arial"/>
          <w:szCs w:val="24"/>
        </w:rPr>
      </w:pPr>
      <w:r w:rsidRPr="007B4098">
        <w:rPr>
          <w:rFonts w:cs="Arial"/>
          <w:szCs w:val="24"/>
        </w:rPr>
        <w:t>KRYTERIA MERYTORYCZNE – OGÓLNE</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348"/>
        <w:gridCol w:w="3686"/>
      </w:tblGrid>
      <w:tr w:rsidR="000616CB" w:rsidRPr="007B4098" w14:paraId="41CD3AD5" w14:textId="77777777" w:rsidTr="00AA252F">
        <w:trPr>
          <w:trHeight w:val="283"/>
          <w:tblHeader/>
        </w:trPr>
        <w:tc>
          <w:tcPr>
            <w:tcW w:w="1110" w:type="dxa"/>
            <w:shd w:val="clear" w:color="auto" w:fill="E7E6E6"/>
            <w:vAlign w:val="center"/>
          </w:tcPr>
          <w:p w14:paraId="006DE48B"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Numer</w:t>
            </w:r>
          </w:p>
        </w:tc>
        <w:tc>
          <w:tcPr>
            <w:tcW w:w="2856" w:type="dxa"/>
            <w:shd w:val="clear" w:color="auto" w:fill="E7E6E6"/>
            <w:vAlign w:val="center"/>
          </w:tcPr>
          <w:p w14:paraId="12E55BE6"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Nazwa</w:t>
            </w:r>
          </w:p>
        </w:tc>
        <w:tc>
          <w:tcPr>
            <w:tcW w:w="6348" w:type="dxa"/>
            <w:shd w:val="clear" w:color="auto" w:fill="E7E6E6"/>
            <w:vAlign w:val="center"/>
          </w:tcPr>
          <w:p w14:paraId="04035143"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Definicja kryterium</w:t>
            </w:r>
          </w:p>
        </w:tc>
        <w:tc>
          <w:tcPr>
            <w:tcW w:w="3686" w:type="dxa"/>
            <w:shd w:val="clear" w:color="auto" w:fill="E7E6E6"/>
            <w:vAlign w:val="center"/>
          </w:tcPr>
          <w:p w14:paraId="0E5139FE"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Opis znaczenia kryterium</w:t>
            </w:r>
          </w:p>
          <w:p w14:paraId="5D2A7B68" w14:textId="77777777" w:rsidR="000616CB" w:rsidRPr="007B4098" w:rsidRDefault="000616CB" w:rsidP="007B4098">
            <w:pPr>
              <w:spacing w:before="100" w:beforeAutospacing="1" w:after="100" w:afterAutospacing="1"/>
              <w:rPr>
                <w:rFonts w:ascii="Arial" w:hAnsi="Arial" w:cs="Arial"/>
                <w:b/>
                <w:sz w:val="24"/>
                <w:szCs w:val="24"/>
              </w:rPr>
            </w:pPr>
            <w:r w:rsidRPr="007B4098">
              <w:rPr>
                <w:rFonts w:ascii="Arial" w:hAnsi="Arial" w:cs="Arial"/>
                <w:b/>
                <w:sz w:val="24"/>
                <w:szCs w:val="24"/>
              </w:rPr>
              <w:t>(sposób oceny)</w:t>
            </w:r>
          </w:p>
        </w:tc>
      </w:tr>
      <w:tr w:rsidR="000616CB" w:rsidRPr="007B4098" w14:paraId="2313E23E" w14:textId="77777777" w:rsidTr="004008AB">
        <w:trPr>
          <w:trHeight w:val="708"/>
        </w:trPr>
        <w:tc>
          <w:tcPr>
            <w:tcW w:w="1110" w:type="dxa"/>
            <w:vAlign w:val="center"/>
          </w:tcPr>
          <w:p w14:paraId="7956CAB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B.1</w:t>
            </w:r>
          </w:p>
        </w:tc>
        <w:tc>
          <w:tcPr>
            <w:tcW w:w="2856" w:type="dxa"/>
            <w:vAlign w:val="center"/>
          </w:tcPr>
          <w:p w14:paraId="11AB469E"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Kwalifikowalność wnioskodawcy/ partnerów</w:t>
            </w:r>
          </w:p>
        </w:tc>
        <w:tc>
          <w:tcPr>
            <w:tcW w:w="6348" w:type="dxa"/>
          </w:tcPr>
          <w:p w14:paraId="72C0CC2D" w14:textId="0DFB339F"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w:t>
            </w:r>
            <w:r w:rsidR="002A4A04" w:rsidRPr="007B4098">
              <w:rPr>
                <w:rFonts w:ascii="Arial" w:hAnsi="Arial" w:cs="Arial"/>
                <w:sz w:val="24"/>
                <w:szCs w:val="24"/>
              </w:rPr>
              <w:t>,</w:t>
            </w:r>
            <w:r w:rsidRPr="007B4098">
              <w:rPr>
                <w:rFonts w:ascii="Arial" w:hAnsi="Arial" w:cs="Arial"/>
                <w:sz w:val="24"/>
                <w:szCs w:val="24"/>
              </w:rPr>
              <w:t xml:space="preserve"> czy wnioskodawca</w:t>
            </w:r>
            <w:r w:rsidR="002A4A04" w:rsidRPr="007B4098">
              <w:rPr>
                <w:rFonts w:ascii="Arial" w:hAnsi="Arial" w:cs="Arial"/>
                <w:sz w:val="24"/>
                <w:szCs w:val="24"/>
              </w:rPr>
              <w:t xml:space="preserve"> oraz partnerzy są</w:t>
            </w:r>
            <w:r w:rsidRPr="007B4098">
              <w:rPr>
                <w:rFonts w:ascii="Arial" w:hAnsi="Arial" w:cs="Arial"/>
                <w:sz w:val="24"/>
                <w:szCs w:val="24"/>
              </w:rPr>
              <w:t xml:space="preserve"> uprawn</w:t>
            </w:r>
            <w:r w:rsidR="002A4A04" w:rsidRPr="007B4098">
              <w:rPr>
                <w:rFonts w:ascii="Arial" w:hAnsi="Arial" w:cs="Arial"/>
                <w:sz w:val="24"/>
                <w:szCs w:val="24"/>
              </w:rPr>
              <w:t>ieni</w:t>
            </w:r>
            <w:r w:rsidRPr="007B4098">
              <w:rPr>
                <w:rFonts w:ascii="Arial" w:hAnsi="Arial" w:cs="Arial"/>
                <w:sz w:val="24"/>
                <w:szCs w:val="24"/>
              </w:rPr>
              <w:t xml:space="preserve"> do ubiegania się o dofinansowanie, tj. czy znajduj</w:t>
            </w:r>
            <w:r w:rsidR="002A4A04" w:rsidRPr="007B4098">
              <w:rPr>
                <w:rFonts w:ascii="Arial" w:hAnsi="Arial" w:cs="Arial"/>
                <w:sz w:val="24"/>
                <w:szCs w:val="24"/>
              </w:rPr>
              <w:t>ą</w:t>
            </w:r>
            <w:r w:rsidRPr="007B4098">
              <w:rPr>
                <w:rFonts w:ascii="Arial" w:hAnsi="Arial" w:cs="Arial"/>
                <w:sz w:val="24"/>
                <w:szCs w:val="24"/>
              </w:rPr>
              <w:t xml:space="preserve"> się w poniższym katalogu:</w:t>
            </w:r>
          </w:p>
          <w:p w14:paraId="6965BDB3"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Brodnicy (porozumienie) – lider: gmina Zbiczno</w:t>
            </w:r>
          </w:p>
          <w:p w14:paraId="7F2B76D5"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Grudziądza (stowarzyszenie) – lider: powiat grudziądzki</w:t>
            </w:r>
          </w:p>
          <w:p w14:paraId="417ABE6B"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Inowrocławia (stowarzyszenie) – lider: powiat inowrocławski</w:t>
            </w:r>
          </w:p>
          <w:p w14:paraId="1CE7DE39"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Lipna (stowarzyszenie) – lider: powiat lipnowski</w:t>
            </w:r>
          </w:p>
          <w:p w14:paraId="0644F1E6"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Mogilna (stowarzyszenie) – lider: powiat mogileński</w:t>
            </w:r>
          </w:p>
          <w:p w14:paraId="1E00B915"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Nakła nad Notecią (porozumienie) – lider: gmina Sadki</w:t>
            </w:r>
          </w:p>
          <w:p w14:paraId="1CC91AC5"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Radziejowa (stowarzyszenie) – lider: powiat radziejowski</w:t>
            </w:r>
          </w:p>
          <w:p w14:paraId="6A14BD9F"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Rypina (porozumienie) – lider: gmina miasta Rypin</w:t>
            </w:r>
          </w:p>
          <w:p w14:paraId="38BB7699"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Sępólna Krajeńskiego (stowarzyszenie) – lider: powiat sępoleński</w:t>
            </w:r>
          </w:p>
          <w:p w14:paraId="0AC18C66"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Świecia (porozumienie) – lider: gmina Świecie</w:t>
            </w:r>
          </w:p>
          <w:p w14:paraId="3E33DD1A"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Tucholi (związek powiatowo-gminny) – lider OPPT Powiatu Tucholskiego</w:t>
            </w:r>
          </w:p>
          <w:p w14:paraId="66B60330"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Wąbrzeźna (stowarzyszenie) – lider: powiat wąbrzeski</w:t>
            </w:r>
          </w:p>
          <w:p w14:paraId="6FA532FC" w14:textId="77777777" w:rsidR="001C2214" w:rsidRPr="007B4098" w:rsidRDefault="001C2214" w:rsidP="007B4098">
            <w:pPr>
              <w:numPr>
                <w:ilvl w:val="0"/>
                <w:numId w:val="5"/>
              </w:numPr>
              <w:spacing w:before="100" w:beforeAutospacing="1" w:after="100" w:afterAutospacing="1"/>
              <w:rPr>
                <w:rFonts w:ascii="Arial" w:hAnsi="Arial" w:cs="Arial"/>
                <w:sz w:val="24"/>
                <w:szCs w:val="24"/>
              </w:rPr>
            </w:pPr>
            <w:r w:rsidRPr="007B4098">
              <w:rPr>
                <w:rFonts w:ascii="Arial" w:hAnsi="Arial" w:cs="Arial"/>
                <w:sz w:val="24"/>
                <w:szCs w:val="24"/>
              </w:rPr>
              <w:t>OPPT Żnina (porozumienie) – lider: gmina Rogowo</w:t>
            </w:r>
          </w:p>
          <w:p w14:paraId="7B301C12" w14:textId="77777777" w:rsidR="004008AB" w:rsidRPr="007B4098" w:rsidDel="007968FF"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 i załączniki</w:t>
            </w:r>
            <w:r w:rsidR="00AF326A" w:rsidRPr="007B4098">
              <w:rPr>
                <w:rFonts w:ascii="Arial" w:hAnsi="Arial" w:cs="Arial"/>
                <w:sz w:val="24"/>
                <w:szCs w:val="24"/>
              </w:rPr>
              <w:t>.</w:t>
            </w:r>
          </w:p>
        </w:tc>
        <w:tc>
          <w:tcPr>
            <w:tcW w:w="3686" w:type="dxa"/>
          </w:tcPr>
          <w:p w14:paraId="7FB1E0D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660B6D2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5F672AF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13E714C1" w14:textId="64F9A30D"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9230C0" w:rsidRPr="007B4098" w14:paraId="3A4BB962" w14:textId="77777777" w:rsidTr="004008AB">
        <w:trPr>
          <w:trHeight w:val="283"/>
        </w:trPr>
        <w:tc>
          <w:tcPr>
            <w:tcW w:w="1110" w:type="dxa"/>
            <w:vAlign w:val="center"/>
          </w:tcPr>
          <w:p w14:paraId="4CDB2BDB" w14:textId="77777777"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t>B.2</w:t>
            </w:r>
          </w:p>
        </w:tc>
        <w:tc>
          <w:tcPr>
            <w:tcW w:w="2856" w:type="dxa"/>
            <w:vAlign w:val="center"/>
          </w:tcPr>
          <w:p w14:paraId="0F2E4767" w14:textId="77777777" w:rsidR="009230C0" w:rsidRPr="007B4098" w:rsidRDefault="009230C0" w:rsidP="007B4098">
            <w:pPr>
              <w:spacing w:before="100" w:beforeAutospacing="1" w:after="100" w:afterAutospacing="1"/>
              <w:rPr>
                <w:rFonts w:ascii="Arial" w:hAnsi="Arial" w:cs="Arial"/>
                <w:color w:val="FF0000"/>
                <w:sz w:val="24"/>
                <w:szCs w:val="24"/>
              </w:rPr>
            </w:pPr>
            <w:r w:rsidRPr="007B4098">
              <w:rPr>
                <w:rFonts w:ascii="Arial" w:hAnsi="Arial" w:cs="Arial"/>
                <w:sz w:val="24"/>
                <w:szCs w:val="24"/>
              </w:rPr>
              <w:t>Prawidłowość wyboru partnerów uczestniczących/ realizujących projekt</w:t>
            </w:r>
          </w:p>
        </w:tc>
        <w:tc>
          <w:tcPr>
            <w:tcW w:w="6348" w:type="dxa"/>
          </w:tcPr>
          <w:p w14:paraId="7D7601E5" w14:textId="54F7336A"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wnioskodawca dokonał wyboru partnera/ów zgodnie z przepisami ustawy z dnia 28 kwietnia 2022 r. o zasadach realizacji zadań finansowanych ze środków europejskich w perspektywie finansowej 2021-2027 (Dz.U. 202</w:t>
            </w:r>
            <w:r w:rsidR="00C67096" w:rsidRPr="007B4098">
              <w:rPr>
                <w:rFonts w:ascii="Arial" w:hAnsi="Arial" w:cs="Arial"/>
                <w:sz w:val="24"/>
                <w:szCs w:val="24"/>
              </w:rPr>
              <w:t>5</w:t>
            </w:r>
            <w:r w:rsidRPr="007B4098">
              <w:rPr>
                <w:rFonts w:ascii="Arial" w:hAnsi="Arial" w:cs="Arial"/>
                <w:sz w:val="24"/>
                <w:szCs w:val="24"/>
              </w:rPr>
              <w:t xml:space="preserve"> poz. 1</w:t>
            </w:r>
            <w:r w:rsidR="00C67096" w:rsidRPr="007B4098">
              <w:rPr>
                <w:rFonts w:ascii="Arial" w:hAnsi="Arial" w:cs="Arial"/>
                <w:sz w:val="24"/>
                <w:szCs w:val="24"/>
              </w:rPr>
              <w:t>733</w:t>
            </w:r>
            <w:r w:rsidRPr="007B4098">
              <w:rPr>
                <w:rFonts w:ascii="Arial" w:hAnsi="Arial" w:cs="Arial"/>
                <w:sz w:val="24"/>
                <w:szCs w:val="24"/>
              </w:rPr>
              <w:t>).</w:t>
            </w:r>
          </w:p>
          <w:p w14:paraId="3333B956" w14:textId="77777777" w:rsidR="009230C0" w:rsidRPr="007B4098" w:rsidRDefault="009230C0" w:rsidP="007B4098">
            <w:pPr>
              <w:spacing w:before="100" w:beforeAutospacing="1" w:after="100" w:afterAutospacing="1"/>
              <w:rPr>
                <w:rFonts w:ascii="Arial" w:hAnsi="Arial" w:cs="Arial"/>
                <w:color w:val="FF0000"/>
                <w:sz w:val="24"/>
                <w:szCs w:val="24"/>
              </w:rPr>
            </w:pPr>
            <w:r w:rsidRPr="007B4098">
              <w:rPr>
                <w:rFonts w:ascii="Arial" w:hAnsi="Arial" w:cs="Arial"/>
                <w:sz w:val="24"/>
                <w:szCs w:val="24"/>
              </w:rPr>
              <w:t>Kryterium jest weryfikowane w oparciu o treść oświadczenia stanowiącego załącznik do wniosku o dofinansowanie projektu.</w:t>
            </w:r>
          </w:p>
        </w:tc>
        <w:tc>
          <w:tcPr>
            <w:tcW w:w="3686" w:type="dxa"/>
          </w:tcPr>
          <w:p w14:paraId="6259D78E" w14:textId="77777777"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t>TAK/NIE/NIE DOTYCZY</w:t>
            </w:r>
          </w:p>
          <w:p w14:paraId="2BAF4F15" w14:textId="77777777"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7F79B310" w14:textId="77777777"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7AD7763A" w14:textId="77777777" w:rsidR="009230C0" w:rsidRPr="007B4098" w:rsidRDefault="009230C0"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 (wartość logiczna: „TAK” lub „NIE DOTYCZY”).</w:t>
            </w:r>
          </w:p>
          <w:p w14:paraId="36DF945E" w14:textId="77777777" w:rsidR="009230C0" w:rsidRPr="007B4098" w:rsidRDefault="009230C0" w:rsidP="007B4098">
            <w:pPr>
              <w:spacing w:before="100" w:beforeAutospacing="1" w:after="100" w:afterAutospacing="1"/>
              <w:rPr>
                <w:rFonts w:ascii="Arial" w:hAnsi="Arial" w:cs="Arial"/>
                <w:color w:val="FF0000"/>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3B57E44C" w14:textId="77777777" w:rsidTr="004008AB">
        <w:trPr>
          <w:trHeight w:val="283"/>
        </w:trPr>
        <w:tc>
          <w:tcPr>
            <w:tcW w:w="1110" w:type="dxa"/>
            <w:vAlign w:val="center"/>
          </w:tcPr>
          <w:p w14:paraId="0613B94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w:t>
            </w:r>
            <w:r w:rsidR="008B2CEC" w:rsidRPr="007B4098">
              <w:rPr>
                <w:rFonts w:ascii="Arial" w:hAnsi="Arial" w:cs="Arial"/>
                <w:sz w:val="24"/>
                <w:szCs w:val="24"/>
              </w:rPr>
              <w:t>3</w:t>
            </w:r>
          </w:p>
        </w:tc>
        <w:tc>
          <w:tcPr>
            <w:tcW w:w="2856" w:type="dxa"/>
            <w:vAlign w:val="center"/>
          </w:tcPr>
          <w:p w14:paraId="4142F624" w14:textId="1C486F2F" w:rsidR="000616CB" w:rsidRPr="007B4098" w:rsidRDefault="000616CB" w:rsidP="007229AF">
            <w:pPr>
              <w:spacing w:before="100" w:beforeAutospacing="1" w:after="100" w:afterAutospacing="1"/>
              <w:rPr>
                <w:rFonts w:ascii="Arial" w:hAnsi="Arial" w:cs="Arial"/>
                <w:sz w:val="24"/>
                <w:szCs w:val="24"/>
              </w:rPr>
            </w:pPr>
            <w:r w:rsidRPr="007B4098">
              <w:rPr>
                <w:rFonts w:ascii="Arial" w:hAnsi="Arial" w:cs="Arial"/>
                <w:sz w:val="24"/>
                <w:szCs w:val="24"/>
              </w:rPr>
              <w:t xml:space="preserve">Projekt jest zgodny z typami projektów przewidzianymi </w:t>
            </w:r>
            <w:r w:rsidRPr="007B4098">
              <w:rPr>
                <w:rFonts w:ascii="Arial" w:hAnsi="Arial" w:cs="Arial"/>
                <w:sz w:val="24"/>
                <w:szCs w:val="24"/>
              </w:rPr>
              <w:br/>
              <w:t>do wsparcia w ramach działania</w:t>
            </w:r>
          </w:p>
        </w:tc>
        <w:tc>
          <w:tcPr>
            <w:tcW w:w="6348" w:type="dxa"/>
          </w:tcPr>
          <w:p w14:paraId="40E99DD1"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projekt dotyczy przynajmniej jednego z następujących przedsięwzięć:</w:t>
            </w:r>
          </w:p>
          <w:p w14:paraId="5D58337D" w14:textId="77777777" w:rsidR="000616CB" w:rsidRPr="007B4098" w:rsidRDefault="000616CB" w:rsidP="007B4098">
            <w:pPr>
              <w:numPr>
                <w:ilvl w:val="0"/>
                <w:numId w:val="6"/>
              </w:numPr>
              <w:spacing w:before="100" w:beforeAutospacing="1" w:after="100" w:afterAutospacing="1"/>
              <w:rPr>
                <w:rFonts w:ascii="Arial" w:hAnsi="Arial" w:cs="Arial"/>
                <w:sz w:val="24"/>
                <w:szCs w:val="24"/>
              </w:rPr>
            </w:pPr>
            <w:r w:rsidRPr="007B4098">
              <w:rPr>
                <w:rFonts w:ascii="Arial" w:hAnsi="Arial" w:cs="Arial"/>
                <w:sz w:val="24"/>
                <w:szCs w:val="24"/>
              </w:rPr>
              <w:t>wynagrodzeń pracowników/dodatków specjalnych osób odpowiedzialnych za realizację polityki terytorialnej na danym obszarze;</w:t>
            </w:r>
          </w:p>
          <w:p w14:paraId="1BBC3713" w14:textId="77777777" w:rsidR="000616CB" w:rsidRPr="007B4098" w:rsidRDefault="000616CB" w:rsidP="007B4098">
            <w:pPr>
              <w:numPr>
                <w:ilvl w:val="0"/>
                <w:numId w:val="6"/>
              </w:numPr>
              <w:spacing w:before="100" w:beforeAutospacing="1" w:after="100" w:afterAutospacing="1"/>
              <w:rPr>
                <w:rFonts w:ascii="Arial" w:hAnsi="Arial" w:cs="Arial"/>
                <w:sz w:val="24"/>
                <w:szCs w:val="24"/>
              </w:rPr>
            </w:pPr>
            <w:r w:rsidRPr="007B4098">
              <w:rPr>
                <w:rFonts w:ascii="Arial" w:hAnsi="Arial" w:cs="Arial"/>
                <w:sz w:val="24"/>
                <w:szCs w:val="24"/>
              </w:rPr>
              <w:t>zakupu wyposażenia biurowego, sprzętu komputerowego oraz materiałów biurowych i eksploatacyjnych</w:t>
            </w:r>
            <w:r w:rsidR="00AF326A" w:rsidRPr="007B4098">
              <w:rPr>
                <w:rFonts w:ascii="Arial" w:hAnsi="Arial" w:cs="Arial"/>
                <w:sz w:val="24"/>
                <w:szCs w:val="24"/>
              </w:rPr>
              <w:t>*</w:t>
            </w:r>
            <w:r w:rsidRPr="007B4098">
              <w:rPr>
                <w:rFonts w:ascii="Arial" w:hAnsi="Arial" w:cs="Arial"/>
                <w:sz w:val="24"/>
                <w:szCs w:val="24"/>
              </w:rPr>
              <w:t>;</w:t>
            </w:r>
          </w:p>
          <w:p w14:paraId="1E99A6A0" w14:textId="77777777" w:rsidR="000616CB" w:rsidRPr="007B4098" w:rsidRDefault="000616CB" w:rsidP="007B4098">
            <w:pPr>
              <w:numPr>
                <w:ilvl w:val="0"/>
                <w:numId w:val="6"/>
              </w:numPr>
              <w:spacing w:before="100" w:beforeAutospacing="1" w:after="100" w:afterAutospacing="1"/>
              <w:rPr>
                <w:rFonts w:ascii="Arial" w:hAnsi="Arial" w:cs="Arial"/>
                <w:sz w:val="24"/>
                <w:szCs w:val="24"/>
              </w:rPr>
            </w:pPr>
            <w:r w:rsidRPr="007B4098">
              <w:rPr>
                <w:rFonts w:ascii="Arial" w:hAnsi="Arial" w:cs="Arial"/>
                <w:sz w:val="24"/>
                <w:szCs w:val="24"/>
              </w:rPr>
              <w:t>kosztów związanych z organizacją spotkań w ramach partnerstwa i rozwijaniem współpracy.</w:t>
            </w:r>
          </w:p>
          <w:p w14:paraId="079A0FF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p w14:paraId="3C63F171"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*Wartość kosztów zakupu wyposażenia biurowego, sprzętu komputerowego oraz materiałów biurowych i eksploatacyjnych</w:t>
            </w:r>
            <w:r w:rsidRPr="007B4098" w:rsidDel="005E3AF2">
              <w:rPr>
                <w:rFonts w:ascii="Arial" w:hAnsi="Arial" w:cs="Arial"/>
                <w:sz w:val="24"/>
                <w:szCs w:val="24"/>
              </w:rPr>
              <w:t xml:space="preserve"> </w:t>
            </w:r>
            <w:r w:rsidRPr="007B4098">
              <w:rPr>
                <w:rFonts w:ascii="Arial" w:hAnsi="Arial" w:cs="Arial"/>
                <w:sz w:val="24"/>
                <w:szCs w:val="24"/>
              </w:rPr>
              <w:t>nie może przekroczyć 10% wartości wydatków kwalifikowalnych w projekcie.</w:t>
            </w:r>
          </w:p>
        </w:tc>
        <w:tc>
          <w:tcPr>
            <w:tcW w:w="3686" w:type="dxa"/>
          </w:tcPr>
          <w:p w14:paraId="61324D0C" w14:textId="21DE2ACE"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61C2ACC2"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046A81C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05021121"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06B199AD" w14:textId="77777777" w:rsidTr="004008AB">
        <w:trPr>
          <w:trHeight w:val="283"/>
        </w:trPr>
        <w:tc>
          <w:tcPr>
            <w:tcW w:w="1110" w:type="dxa"/>
            <w:vAlign w:val="center"/>
          </w:tcPr>
          <w:p w14:paraId="35DE122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w:t>
            </w:r>
            <w:r w:rsidR="00DE3A0F" w:rsidRPr="007B4098">
              <w:rPr>
                <w:rFonts w:ascii="Arial" w:hAnsi="Arial" w:cs="Arial"/>
                <w:sz w:val="24"/>
                <w:szCs w:val="24"/>
              </w:rPr>
              <w:t>4</w:t>
            </w:r>
          </w:p>
        </w:tc>
        <w:tc>
          <w:tcPr>
            <w:tcW w:w="2856" w:type="dxa"/>
            <w:vAlign w:val="center"/>
          </w:tcPr>
          <w:p w14:paraId="236A194A"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Prawidłowość określenia</w:t>
            </w:r>
            <w:r w:rsidR="00DE3A0F" w:rsidRPr="007B4098">
              <w:rPr>
                <w:rFonts w:ascii="Arial" w:hAnsi="Arial" w:cs="Arial"/>
                <w:sz w:val="24"/>
                <w:szCs w:val="24"/>
              </w:rPr>
              <w:t xml:space="preserve"> </w:t>
            </w:r>
            <w:r w:rsidRPr="007B4098">
              <w:rPr>
                <w:rFonts w:ascii="Arial" w:hAnsi="Arial" w:cs="Arial"/>
                <w:sz w:val="24"/>
                <w:szCs w:val="24"/>
              </w:rPr>
              <w:t>wkładu własnego</w:t>
            </w:r>
          </w:p>
        </w:tc>
        <w:tc>
          <w:tcPr>
            <w:tcW w:w="6348" w:type="dxa"/>
          </w:tcPr>
          <w:p w14:paraId="3858E02F" w14:textId="77777777" w:rsidR="000616CB" w:rsidRPr="007B4098" w:rsidRDefault="008D4D4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wkład własny wnioskodawcy stanowi nie mniej niż 15% wydatków kwalifikowalnych projektu.</w:t>
            </w:r>
          </w:p>
          <w:p w14:paraId="449D3CA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tcPr>
          <w:p w14:paraId="5F2D64E7"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6B84EAA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6529EDDD"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14972D4D"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i/lub poprawienie wniosku.</w:t>
            </w:r>
          </w:p>
        </w:tc>
      </w:tr>
      <w:tr w:rsidR="000616CB" w:rsidRPr="007B4098" w14:paraId="52D4D382" w14:textId="77777777" w:rsidTr="004008AB">
        <w:trPr>
          <w:trHeight w:val="992"/>
        </w:trPr>
        <w:tc>
          <w:tcPr>
            <w:tcW w:w="1110" w:type="dxa"/>
            <w:vAlign w:val="center"/>
          </w:tcPr>
          <w:p w14:paraId="666125E3"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w:t>
            </w:r>
            <w:r w:rsidR="00566B58" w:rsidRPr="007B4098">
              <w:rPr>
                <w:rFonts w:ascii="Arial" w:hAnsi="Arial" w:cs="Arial"/>
                <w:sz w:val="24"/>
                <w:szCs w:val="24"/>
              </w:rPr>
              <w:t>5</w:t>
            </w:r>
          </w:p>
        </w:tc>
        <w:tc>
          <w:tcPr>
            <w:tcW w:w="2856" w:type="dxa"/>
            <w:vAlign w:val="center"/>
          </w:tcPr>
          <w:p w14:paraId="37F75D77"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Zgodność projektu z zasadą zrównoważonego rozwoju </w:t>
            </w:r>
          </w:p>
        </w:tc>
        <w:tc>
          <w:tcPr>
            <w:tcW w:w="6348" w:type="dxa"/>
          </w:tcPr>
          <w:p w14:paraId="27C97C91"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W</w:t>
            </w:r>
            <w:r w:rsidR="009578A5" w:rsidRPr="007B4098">
              <w:rPr>
                <w:rFonts w:ascii="Arial" w:hAnsi="Arial" w:cs="Arial"/>
                <w:sz w:val="24"/>
                <w:szCs w:val="24"/>
              </w:rPr>
              <w:t xml:space="preserve"> </w:t>
            </w:r>
            <w:r w:rsidRPr="007B4098">
              <w:rPr>
                <w:rFonts w:ascii="Arial" w:hAnsi="Arial" w:cs="Arial"/>
                <w:sz w:val="24"/>
                <w:szCs w:val="24"/>
              </w:rPr>
              <w:t>kryterium sprawdzamy czy projekt jest zgodny z zasadą zrównoważonego rozwoju, określoną w art. 9 ust. 4 Rozporządzenia 2021/1060.</w:t>
            </w:r>
          </w:p>
          <w:p w14:paraId="77BC9473" w14:textId="77777777" w:rsidR="00CA613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Wnioskodawca powinien wykazać, że w projekcie zastosowane będą rozwiązania proekologiczne, takie jak m.in. oszczędność energii i wody, powtórne wykorzystanie zasobów, ograniczenie wpływu na bioróżnorodność, ograniczenie znaczących emisji gazów cieplarnianych</w:t>
            </w:r>
            <w:r w:rsidR="00CA6136" w:rsidRPr="007B4098">
              <w:rPr>
                <w:rFonts w:ascii="Arial" w:hAnsi="Arial" w:cs="Arial"/>
                <w:sz w:val="24"/>
                <w:szCs w:val="24"/>
              </w:rPr>
              <w:t>.</w:t>
            </w:r>
          </w:p>
          <w:p w14:paraId="1897EE73" w14:textId="77777777" w:rsidR="000616CB"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r w:rsidR="00FB1C6B" w:rsidRPr="007B4098">
              <w:rPr>
                <w:rFonts w:ascii="Arial" w:hAnsi="Arial" w:cs="Arial"/>
                <w:sz w:val="24"/>
                <w:szCs w:val="24"/>
              </w:rPr>
              <w:t xml:space="preserve"> i załączniki.</w:t>
            </w:r>
          </w:p>
        </w:tc>
        <w:tc>
          <w:tcPr>
            <w:tcW w:w="3686" w:type="dxa"/>
          </w:tcPr>
          <w:p w14:paraId="17A37032" w14:textId="77777777" w:rsidR="004C65D2"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TAK/NIE</w:t>
            </w:r>
            <w:r w:rsidRPr="007B4098">
              <w:rPr>
                <w:rFonts w:ascii="Arial" w:hAnsi="Arial" w:cs="Arial"/>
                <w:sz w:val="24"/>
                <w:szCs w:val="24"/>
              </w:rPr>
              <w:br/>
              <w:t>(NIE oznacza odrzucenie wniosku)</w:t>
            </w:r>
          </w:p>
          <w:p w14:paraId="7413ED67" w14:textId="77777777" w:rsidR="004C65D2"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3B876DF2"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5591BB8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41781E1F" w14:textId="77777777" w:rsidTr="004008AB">
        <w:trPr>
          <w:trHeight w:val="1559"/>
        </w:trPr>
        <w:tc>
          <w:tcPr>
            <w:tcW w:w="1110" w:type="dxa"/>
            <w:vAlign w:val="center"/>
          </w:tcPr>
          <w:p w14:paraId="49C30069"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w:t>
            </w:r>
            <w:r w:rsidR="00566B58" w:rsidRPr="007B4098">
              <w:rPr>
                <w:rFonts w:ascii="Arial" w:hAnsi="Arial" w:cs="Arial"/>
                <w:sz w:val="24"/>
                <w:szCs w:val="24"/>
              </w:rPr>
              <w:t>6</w:t>
            </w:r>
          </w:p>
        </w:tc>
        <w:tc>
          <w:tcPr>
            <w:tcW w:w="2856" w:type="dxa"/>
            <w:vAlign w:val="center"/>
          </w:tcPr>
          <w:p w14:paraId="58F3A258"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Wskaźniki realizacji celów projektu</w:t>
            </w:r>
          </w:p>
        </w:tc>
        <w:tc>
          <w:tcPr>
            <w:tcW w:w="6348" w:type="dxa"/>
          </w:tcPr>
          <w:p w14:paraId="15A800E2" w14:textId="77777777" w:rsidR="009578A5"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w:t>
            </w:r>
          </w:p>
          <w:p w14:paraId="69369BB1" w14:textId="77777777" w:rsidR="009578A5" w:rsidRPr="007B4098" w:rsidRDefault="000616CB" w:rsidP="007B4098">
            <w:pPr>
              <w:numPr>
                <w:ilvl w:val="0"/>
                <w:numId w:val="31"/>
              </w:numPr>
              <w:spacing w:before="100" w:beforeAutospacing="1" w:after="100" w:afterAutospacing="1"/>
              <w:rPr>
                <w:rFonts w:ascii="Arial" w:hAnsi="Arial" w:cs="Arial"/>
                <w:sz w:val="24"/>
                <w:szCs w:val="24"/>
              </w:rPr>
            </w:pPr>
            <w:r w:rsidRPr="007B4098">
              <w:rPr>
                <w:rFonts w:ascii="Arial" w:hAnsi="Arial" w:cs="Arial"/>
                <w:sz w:val="24"/>
                <w:szCs w:val="24"/>
              </w:rPr>
              <w:t>wskaźniki realizacji celów projektu (produktu, rezultatu) zostały wyrażone liczbowo</w:t>
            </w:r>
            <w:r w:rsidR="00F877B0" w:rsidRPr="007B4098">
              <w:rPr>
                <w:rFonts w:ascii="Arial" w:hAnsi="Arial" w:cs="Arial"/>
                <w:sz w:val="24"/>
                <w:szCs w:val="24"/>
              </w:rPr>
              <w:t>,</w:t>
            </w:r>
          </w:p>
          <w:p w14:paraId="6EFFBAFA" w14:textId="77777777" w:rsidR="009578A5" w:rsidRPr="007B4098" w:rsidRDefault="000616CB" w:rsidP="007B4098">
            <w:pPr>
              <w:numPr>
                <w:ilvl w:val="0"/>
                <w:numId w:val="31"/>
              </w:numPr>
              <w:spacing w:before="100" w:beforeAutospacing="1" w:after="100" w:afterAutospacing="1"/>
              <w:rPr>
                <w:rFonts w:ascii="Arial" w:hAnsi="Arial" w:cs="Arial"/>
                <w:sz w:val="24"/>
                <w:szCs w:val="24"/>
              </w:rPr>
            </w:pPr>
            <w:r w:rsidRPr="007B4098">
              <w:rPr>
                <w:rFonts w:ascii="Arial" w:hAnsi="Arial" w:cs="Arial"/>
                <w:sz w:val="24"/>
                <w:szCs w:val="24"/>
              </w:rPr>
              <w:t>wskaźniki zostały właściwie oszacowane w odniesieniu do zakresu projektu,</w:t>
            </w:r>
          </w:p>
          <w:p w14:paraId="63B4F551" w14:textId="77777777" w:rsidR="000616CB" w:rsidRPr="007B4098" w:rsidRDefault="000616CB" w:rsidP="007B4098">
            <w:pPr>
              <w:numPr>
                <w:ilvl w:val="0"/>
                <w:numId w:val="31"/>
              </w:numPr>
              <w:spacing w:before="100" w:beforeAutospacing="1" w:after="100" w:afterAutospacing="1"/>
              <w:rPr>
                <w:rFonts w:ascii="Arial" w:hAnsi="Arial" w:cs="Arial"/>
                <w:sz w:val="24"/>
                <w:szCs w:val="24"/>
              </w:rPr>
            </w:pPr>
            <w:r w:rsidRPr="007B4098">
              <w:rPr>
                <w:rFonts w:ascii="Arial" w:hAnsi="Arial" w:cs="Arial"/>
                <w:sz w:val="24"/>
                <w:szCs w:val="24"/>
              </w:rPr>
              <w:t>wybrano wszystkie wskaźniki związane z realizacją projektu.</w:t>
            </w:r>
          </w:p>
          <w:p w14:paraId="3033FEDE" w14:textId="2A7C44D9"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Lista obowiązujących wskaźników</w:t>
            </w:r>
            <w:r w:rsidR="00326D99" w:rsidRPr="007B4098">
              <w:rPr>
                <w:rFonts w:ascii="Arial" w:hAnsi="Arial" w:cs="Arial"/>
                <w:sz w:val="24"/>
                <w:szCs w:val="24"/>
              </w:rPr>
              <w:t xml:space="preserve">, w tym wskaźników mających zastosowanie dla projektów rozliczanych metodami uproszczonymi, </w:t>
            </w:r>
            <w:r w:rsidRPr="007B4098">
              <w:rPr>
                <w:rFonts w:ascii="Arial" w:hAnsi="Arial" w:cs="Arial"/>
                <w:sz w:val="24"/>
                <w:szCs w:val="24"/>
              </w:rPr>
              <w:t>wraz z ich definicjami zamieszczona jest w regulaminie wyboru projektów.</w:t>
            </w:r>
          </w:p>
          <w:p w14:paraId="55C54757"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 i załączniki.</w:t>
            </w:r>
          </w:p>
        </w:tc>
        <w:tc>
          <w:tcPr>
            <w:tcW w:w="3686" w:type="dxa"/>
          </w:tcPr>
          <w:p w14:paraId="0C4EB365"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4244D48D"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659AFB2A"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05A26137"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5FBA476F" w14:textId="77777777" w:rsidTr="004008AB">
        <w:trPr>
          <w:trHeight w:val="425"/>
        </w:trPr>
        <w:tc>
          <w:tcPr>
            <w:tcW w:w="1110" w:type="dxa"/>
            <w:vAlign w:val="center"/>
          </w:tcPr>
          <w:p w14:paraId="38286C5F"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w:t>
            </w:r>
            <w:r w:rsidR="00566B58" w:rsidRPr="007B4098">
              <w:rPr>
                <w:rFonts w:ascii="Arial" w:hAnsi="Arial" w:cs="Arial"/>
                <w:sz w:val="24"/>
                <w:szCs w:val="24"/>
              </w:rPr>
              <w:t>7</w:t>
            </w:r>
          </w:p>
        </w:tc>
        <w:tc>
          <w:tcPr>
            <w:tcW w:w="2856" w:type="dxa"/>
            <w:vAlign w:val="center"/>
          </w:tcPr>
          <w:p w14:paraId="01D23B9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Kwalifikowalność wydatków</w:t>
            </w:r>
          </w:p>
        </w:tc>
        <w:tc>
          <w:tcPr>
            <w:tcW w:w="6348" w:type="dxa"/>
          </w:tcPr>
          <w:p w14:paraId="79443FAE" w14:textId="77777777" w:rsidR="00F877B0"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wydatki wskazane w projekcie spełniają warunki kwalifikowalności, tj.:</w:t>
            </w:r>
          </w:p>
          <w:p w14:paraId="4A4BE8C7" w14:textId="77777777" w:rsidR="00F877B0" w:rsidRPr="007B4098" w:rsidRDefault="000616CB"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t>zostały/ną poniesione w okresie kwalifikowalności wydatków określonym w regulaminie wyboru projektów. Przy czym okres kwalifikowalności powinien mieścić się w ramach czasowych określonych  w art. 63 ust. 2 rozporządzenia nr 2021/1060,</w:t>
            </w:r>
          </w:p>
          <w:p w14:paraId="5D2E00B8" w14:textId="77777777" w:rsidR="00F877B0" w:rsidRPr="007B4098" w:rsidRDefault="000616CB"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t xml:space="preserve">są zgodne z zasadami określonymi w Wytycznych </w:t>
            </w:r>
            <w:bookmarkStart w:id="2" w:name="_Hlk126574575"/>
            <w:r w:rsidRPr="007B4098">
              <w:rPr>
                <w:rFonts w:ascii="Arial" w:hAnsi="Arial" w:cs="Arial"/>
                <w:sz w:val="24"/>
                <w:szCs w:val="24"/>
              </w:rPr>
              <w:t>dotyczących kwalifikowalności wydatków 2021-2027</w:t>
            </w:r>
            <w:bookmarkEnd w:id="2"/>
            <w:r w:rsidRPr="007B4098">
              <w:rPr>
                <w:rStyle w:val="Odwoanieprzypisudolnego"/>
                <w:rFonts w:ascii="Arial" w:hAnsi="Arial" w:cs="Arial"/>
                <w:sz w:val="24"/>
                <w:szCs w:val="24"/>
              </w:rPr>
              <w:footnoteReference w:id="8"/>
            </w:r>
            <w:r w:rsidRPr="007B4098">
              <w:rPr>
                <w:rFonts w:ascii="Arial" w:hAnsi="Arial" w:cs="Arial"/>
                <w:sz w:val="24"/>
                <w:szCs w:val="24"/>
              </w:rPr>
              <w:t xml:space="preserve"> oraz zapisami dotyczącymi kwalifikowalności wydatków określonymi w regulaminie wyboru projektów,</w:t>
            </w:r>
          </w:p>
          <w:p w14:paraId="48DE784C" w14:textId="77777777" w:rsidR="000616CB" w:rsidRPr="007B4098" w:rsidRDefault="000616CB"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t>zostały uwzględnione w budżecie projektu</w:t>
            </w:r>
            <w:r w:rsidR="00E87094" w:rsidRPr="007B4098">
              <w:rPr>
                <w:rFonts w:ascii="Arial" w:hAnsi="Arial" w:cs="Arial"/>
                <w:sz w:val="24"/>
                <w:szCs w:val="24"/>
              </w:rPr>
              <w:t>,</w:t>
            </w:r>
          </w:p>
          <w:p w14:paraId="19B9D334" w14:textId="77777777" w:rsidR="00E87094" w:rsidRPr="007B4098" w:rsidRDefault="00E87094"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t>są niezbędne do realizacji celów projektu i zostaną poniesione w związku z realizacją projektu,</w:t>
            </w:r>
          </w:p>
          <w:p w14:paraId="08E83255" w14:textId="77777777" w:rsidR="00C23ABA" w:rsidRPr="007B4098" w:rsidRDefault="00E87094"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t>zostaną dokonane w sposób racjonalny i efektywny z zachowaniem zasad uzyskiwania najlepszych efektów z danych nakładów</w:t>
            </w:r>
            <w:r w:rsidR="00C23ABA" w:rsidRPr="007B4098">
              <w:rPr>
                <w:rFonts w:ascii="Arial" w:hAnsi="Arial" w:cs="Arial"/>
                <w:sz w:val="24"/>
                <w:szCs w:val="24"/>
              </w:rPr>
              <w:t>,</w:t>
            </w:r>
          </w:p>
          <w:p w14:paraId="4EDFA272" w14:textId="77777777" w:rsidR="00C23ABA" w:rsidRPr="007B4098" w:rsidRDefault="00C23ABA" w:rsidP="007B4098">
            <w:pPr>
              <w:numPr>
                <w:ilvl w:val="0"/>
                <w:numId w:val="34"/>
              </w:numPr>
              <w:spacing w:before="100" w:beforeAutospacing="1" w:after="100" w:afterAutospacing="1"/>
              <w:rPr>
                <w:rFonts w:ascii="Arial" w:hAnsi="Arial" w:cs="Arial"/>
                <w:sz w:val="24"/>
                <w:szCs w:val="24"/>
              </w:rPr>
            </w:pPr>
            <w:r w:rsidRPr="007B4098">
              <w:rPr>
                <w:rFonts w:ascii="Arial" w:hAnsi="Arial" w:cs="Arial"/>
                <w:sz w:val="24"/>
                <w:szCs w:val="24"/>
              </w:rPr>
              <w:t>wnioskodawca uwiarygodnił wysokość zaplanowanych wydatków poprzez przedstawienie odpowiednich dokumentów:</w:t>
            </w:r>
          </w:p>
          <w:p w14:paraId="7467D8C3" w14:textId="3FEA134D" w:rsidR="00C23ABA" w:rsidRPr="007B4098" w:rsidRDefault="00C23ABA" w:rsidP="007B4098">
            <w:pPr>
              <w:pStyle w:val="Akapitzlist"/>
              <w:numPr>
                <w:ilvl w:val="0"/>
                <w:numId w:val="38"/>
              </w:numPr>
              <w:spacing w:before="100" w:beforeAutospacing="1" w:after="100" w:afterAutospacing="1"/>
              <w:ind w:left="731" w:hanging="283"/>
              <w:rPr>
                <w:rFonts w:ascii="Arial" w:hAnsi="Arial" w:cs="Arial"/>
                <w:sz w:val="24"/>
                <w:szCs w:val="24"/>
                <w:lang w:val="pl-PL"/>
              </w:rPr>
            </w:pPr>
            <w:r w:rsidRPr="007B4098">
              <w:rPr>
                <w:rFonts w:ascii="Arial" w:hAnsi="Arial" w:cs="Arial"/>
                <w:sz w:val="24"/>
                <w:szCs w:val="24"/>
                <w:lang w:val="pl-PL"/>
              </w:rPr>
              <w:t xml:space="preserve">w zakresie wydatków dotyczących wynagrodzenia pracowników – </w:t>
            </w:r>
            <w:del w:id="3" w:author="Katarzyna Balcewicz-Momot" w:date="2026-01-12T11:58:00Z" w16du:dateUtc="2026-01-12T10:58:00Z">
              <w:r w:rsidRPr="007B4098" w:rsidDel="003D658D">
                <w:rPr>
                  <w:rFonts w:ascii="Arial" w:hAnsi="Arial" w:cs="Arial"/>
                  <w:sz w:val="24"/>
                  <w:szCs w:val="24"/>
                  <w:lang w:val="pl-PL"/>
                </w:rPr>
                <w:delText>listy płac</w:delText>
              </w:r>
            </w:del>
            <w:commentRangeStart w:id="4"/>
            <w:ins w:id="5" w:author="Katarzyna Balcewicz-Momot" w:date="2026-01-12T11:58:00Z" w16du:dateUtc="2026-01-12T10:58:00Z">
              <w:r w:rsidR="003D658D">
                <w:rPr>
                  <w:rFonts w:ascii="Arial" w:hAnsi="Arial" w:cs="Arial"/>
                  <w:sz w:val="24"/>
                  <w:szCs w:val="24"/>
                  <w:lang w:val="pl-PL"/>
                </w:rPr>
                <w:t>regulamin wynagradzania pracowników, metodologia określenia wydatków na wynagrodzenia ze szczegółowym opisem sposobu wyliczenia wysokości zaplanowanego wydatku dla każdego wskazanego we wniosku stanowiska pracy</w:t>
              </w:r>
              <w:commentRangeEnd w:id="4"/>
              <w:r w:rsidR="003D658D">
                <w:rPr>
                  <w:rStyle w:val="Odwoaniedokomentarza"/>
                  <w:lang w:eastAsia="x-none"/>
                </w:rPr>
                <w:commentReference w:id="4"/>
              </w:r>
            </w:ins>
            <w:r w:rsidRPr="007B4098">
              <w:rPr>
                <w:rFonts w:ascii="Arial" w:hAnsi="Arial" w:cs="Arial"/>
                <w:sz w:val="24"/>
                <w:szCs w:val="24"/>
                <w:lang w:val="pl-PL"/>
              </w:rPr>
              <w:t xml:space="preserve"> itp.,</w:t>
            </w:r>
          </w:p>
          <w:p w14:paraId="4EF39984" w14:textId="5B0316CD" w:rsidR="00C23ABA" w:rsidRPr="007B4098" w:rsidRDefault="00C23ABA" w:rsidP="007B4098">
            <w:pPr>
              <w:pStyle w:val="Akapitzlist"/>
              <w:numPr>
                <w:ilvl w:val="0"/>
                <w:numId w:val="38"/>
              </w:numPr>
              <w:spacing w:before="100" w:beforeAutospacing="1" w:after="100" w:afterAutospacing="1"/>
              <w:ind w:left="731" w:hanging="283"/>
              <w:rPr>
                <w:rFonts w:ascii="Arial" w:hAnsi="Arial" w:cs="Arial"/>
                <w:sz w:val="24"/>
                <w:szCs w:val="24"/>
                <w:lang w:val="pl-PL"/>
              </w:rPr>
            </w:pPr>
            <w:r w:rsidRPr="007B4098">
              <w:rPr>
                <w:rFonts w:ascii="Arial" w:hAnsi="Arial" w:cs="Arial"/>
                <w:sz w:val="24"/>
                <w:szCs w:val="24"/>
                <w:lang w:val="pl-PL"/>
              </w:rPr>
              <w:t>w zakresie wydatków dotyczących dodatków specjalnych osób odpowiedzialnych za realizację polityki terytorialnej na danym obszarze – regulamin przyznawania dodatków</w:t>
            </w:r>
            <w:ins w:id="6" w:author="Katarzyna Balcewicz-Momot" w:date="2026-01-12T11:59:00Z" w16du:dateUtc="2026-01-12T10:59:00Z">
              <w:r w:rsidR="006F3DA3">
                <w:rPr>
                  <w:rFonts w:ascii="Arial" w:hAnsi="Arial" w:cs="Arial"/>
                  <w:sz w:val="24"/>
                  <w:szCs w:val="24"/>
                  <w:lang w:val="pl-PL"/>
                </w:rPr>
                <w:t xml:space="preserve">, </w:t>
              </w:r>
              <w:commentRangeStart w:id="7"/>
              <w:r w:rsidR="006F3DA3">
                <w:rPr>
                  <w:rFonts w:ascii="Arial" w:hAnsi="Arial" w:cs="Arial"/>
                  <w:sz w:val="24"/>
                  <w:szCs w:val="24"/>
                  <w:lang w:val="pl-PL"/>
                </w:rPr>
                <w:t>metodologia określenia wydatków na dodatki ze szczegółowym opisem sposobu wyliczenia wysokości zaplanowanego wydatku dla każdego wskazanego we wniosku stanowiska pracy</w:t>
              </w:r>
              <w:r w:rsidR="006F3DA3" w:rsidRPr="006A1E80">
                <w:rPr>
                  <w:rFonts w:ascii="Arial" w:hAnsi="Arial" w:cs="Arial"/>
                  <w:sz w:val="24"/>
                  <w:szCs w:val="24"/>
                  <w:lang w:val="pl-PL"/>
                </w:rPr>
                <w:t xml:space="preserve"> </w:t>
              </w:r>
              <w:commentRangeEnd w:id="7"/>
              <w:r w:rsidR="006F3DA3">
                <w:rPr>
                  <w:rStyle w:val="Odwoaniedokomentarza"/>
                  <w:lang w:eastAsia="x-none"/>
                </w:rPr>
                <w:commentReference w:id="7"/>
              </w:r>
            </w:ins>
            <w:r w:rsidRPr="007B4098">
              <w:rPr>
                <w:rFonts w:ascii="Arial" w:hAnsi="Arial" w:cs="Arial"/>
                <w:sz w:val="24"/>
                <w:szCs w:val="24"/>
                <w:lang w:val="pl-PL"/>
              </w:rPr>
              <w:t xml:space="preserve"> itp.,</w:t>
            </w:r>
          </w:p>
          <w:p w14:paraId="72552D59" w14:textId="77777777" w:rsidR="00C23ABA" w:rsidRPr="007B4098" w:rsidRDefault="00C23ABA" w:rsidP="007B4098">
            <w:pPr>
              <w:pStyle w:val="Akapitzlist"/>
              <w:numPr>
                <w:ilvl w:val="0"/>
                <w:numId w:val="38"/>
              </w:numPr>
              <w:spacing w:before="100" w:beforeAutospacing="1" w:after="100" w:afterAutospacing="1"/>
              <w:ind w:left="731" w:hanging="283"/>
              <w:rPr>
                <w:rFonts w:ascii="Arial" w:hAnsi="Arial" w:cs="Arial"/>
                <w:sz w:val="24"/>
                <w:szCs w:val="24"/>
                <w:lang w:val="pl-PL"/>
              </w:rPr>
            </w:pPr>
            <w:r w:rsidRPr="007B4098">
              <w:rPr>
                <w:rFonts w:ascii="Arial" w:hAnsi="Arial" w:cs="Arial"/>
                <w:sz w:val="24"/>
                <w:szCs w:val="24"/>
                <w:lang w:val="pl-PL"/>
              </w:rPr>
              <w:t xml:space="preserve">w zakresie wydatków dotyczących kosztów związanych z organizacją spotkań w ramach partnerstwa i z rozwijaniem współpracy – minimum 3 oferty/cenniki dla każdego z wydatków, </w:t>
            </w:r>
          </w:p>
          <w:p w14:paraId="48B9ABB6" w14:textId="77777777" w:rsidR="00C23ABA" w:rsidRPr="007B4098" w:rsidRDefault="00C23ABA" w:rsidP="007B4098">
            <w:pPr>
              <w:pStyle w:val="Akapitzlist"/>
              <w:numPr>
                <w:ilvl w:val="0"/>
                <w:numId w:val="38"/>
              </w:numPr>
              <w:spacing w:before="100" w:beforeAutospacing="1" w:after="100" w:afterAutospacing="1"/>
              <w:ind w:left="731" w:hanging="283"/>
              <w:rPr>
                <w:rFonts w:ascii="Arial" w:hAnsi="Arial" w:cs="Arial"/>
                <w:sz w:val="24"/>
                <w:szCs w:val="24"/>
                <w:lang w:val="pl-PL"/>
              </w:rPr>
            </w:pPr>
            <w:r w:rsidRPr="007B4098">
              <w:rPr>
                <w:rFonts w:ascii="Arial" w:hAnsi="Arial" w:cs="Arial"/>
                <w:sz w:val="24"/>
                <w:szCs w:val="24"/>
                <w:lang w:val="pl-PL"/>
              </w:rPr>
              <w:t>w zakresie wydatków dotyczących zakupu wyposażenia biurowego, sprzętu komputerowego oraz materiałów biurowych i eksploatacyjnych – minimum 3 oferty/cenniki dla każdego z wydatków,</w:t>
            </w:r>
          </w:p>
          <w:p w14:paraId="15FD530A" w14:textId="7C69FC6A" w:rsidR="000616CB" w:rsidRPr="007B4098" w:rsidRDefault="00C23ABA" w:rsidP="007B4098">
            <w:pPr>
              <w:pStyle w:val="Akapitzlist"/>
              <w:spacing w:before="100" w:beforeAutospacing="1" w:after="100" w:afterAutospacing="1"/>
              <w:ind w:left="0"/>
              <w:rPr>
                <w:rFonts w:ascii="Arial" w:hAnsi="Arial" w:cs="Arial"/>
                <w:sz w:val="24"/>
                <w:szCs w:val="24"/>
                <w:lang w:val="pl-PL"/>
              </w:rPr>
            </w:pPr>
            <w:r w:rsidRPr="007B4098">
              <w:rPr>
                <w:rFonts w:ascii="Arial" w:hAnsi="Arial" w:cs="Arial"/>
                <w:sz w:val="24"/>
                <w:szCs w:val="24"/>
                <w:lang w:val="pl-PL"/>
              </w:rPr>
              <w:t xml:space="preserve">Powyższe dokumenty </w:t>
            </w:r>
            <w:r w:rsidR="006826A0" w:rsidRPr="007B4098">
              <w:rPr>
                <w:rFonts w:ascii="Arial" w:hAnsi="Arial" w:cs="Arial"/>
                <w:sz w:val="24"/>
                <w:szCs w:val="24"/>
                <w:lang w:val="pl-PL"/>
              </w:rPr>
              <w:t xml:space="preserve">są </w:t>
            </w:r>
            <w:r w:rsidRPr="007B4098">
              <w:rPr>
                <w:rFonts w:ascii="Arial" w:hAnsi="Arial" w:cs="Arial"/>
                <w:sz w:val="24"/>
                <w:szCs w:val="24"/>
                <w:lang w:val="pl-PL"/>
              </w:rPr>
              <w:t>przedstawiane i weryfikowane wyłącznie na etapie oceny wniosku o dofinansowanie.</w:t>
            </w:r>
          </w:p>
          <w:p w14:paraId="32676C0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 i załączniki.</w:t>
            </w:r>
          </w:p>
        </w:tc>
        <w:tc>
          <w:tcPr>
            <w:tcW w:w="3686" w:type="dxa"/>
          </w:tcPr>
          <w:p w14:paraId="44A7B6EF"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7121D4B9"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39EABE9C"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7D9F34D2"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5D135B39" w14:textId="77777777" w:rsidTr="004008AB">
        <w:trPr>
          <w:trHeight w:val="425"/>
        </w:trPr>
        <w:tc>
          <w:tcPr>
            <w:tcW w:w="1110" w:type="dxa"/>
            <w:vAlign w:val="center"/>
          </w:tcPr>
          <w:p w14:paraId="085363F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w:t>
            </w:r>
            <w:r w:rsidR="00566B58" w:rsidRPr="007B4098">
              <w:rPr>
                <w:rFonts w:ascii="Arial" w:hAnsi="Arial" w:cs="Arial"/>
                <w:sz w:val="24"/>
                <w:szCs w:val="24"/>
              </w:rPr>
              <w:t>8</w:t>
            </w:r>
          </w:p>
        </w:tc>
        <w:tc>
          <w:tcPr>
            <w:tcW w:w="2856" w:type="dxa"/>
            <w:vAlign w:val="center"/>
          </w:tcPr>
          <w:p w14:paraId="022DB64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Wykonalność projektu</w:t>
            </w:r>
          </w:p>
        </w:tc>
        <w:tc>
          <w:tcPr>
            <w:tcW w:w="6348" w:type="dxa"/>
          </w:tcPr>
          <w:p w14:paraId="2EB644DE" w14:textId="77777777" w:rsidR="00E87094"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w:t>
            </w:r>
            <w:r w:rsidR="00E87094" w:rsidRPr="007B4098">
              <w:rPr>
                <w:rFonts w:ascii="Arial" w:hAnsi="Arial" w:cs="Arial"/>
                <w:sz w:val="24"/>
                <w:szCs w:val="24"/>
              </w:rPr>
              <w:t xml:space="preserve"> </w:t>
            </w:r>
            <w:r w:rsidRPr="007B4098">
              <w:rPr>
                <w:rFonts w:ascii="Arial" w:hAnsi="Arial" w:cs="Arial"/>
                <w:sz w:val="24"/>
                <w:szCs w:val="24"/>
              </w:rPr>
              <w:t xml:space="preserve">kryterium </w:t>
            </w:r>
            <w:r w:rsidR="00E87094" w:rsidRPr="007B4098">
              <w:rPr>
                <w:rFonts w:ascii="Arial" w:hAnsi="Arial" w:cs="Arial"/>
                <w:sz w:val="24"/>
                <w:szCs w:val="24"/>
              </w:rPr>
              <w:t>sprawdzamy, czy:</w:t>
            </w:r>
          </w:p>
          <w:p w14:paraId="217CBD4A" w14:textId="77777777" w:rsidR="00E87094" w:rsidRPr="007B4098" w:rsidRDefault="00E87094" w:rsidP="007B4098">
            <w:pPr>
              <w:numPr>
                <w:ilvl w:val="0"/>
                <w:numId w:val="36"/>
              </w:numPr>
              <w:spacing w:before="100" w:beforeAutospacing="1" w:after="100" w:afterAutospacing="1"/>
              <w:rPr>
                <w:rFonts w:ascii="Arial" w:hAnsi="Arial" w:cs="Arial"/>
                <w:sz w:val="24"/>
                <w:szCs w:val="24"/>
              </w:rPr>
            </w:pPr>
            <w:r w:rsidRPr="007B4098">
              <w:rPr>
                <w:rFonts w:ascii="Arial" w:hAnsi="Arial" w:cs="Arial"/>
                <w:sz w:val="24"/>
                <w:szCs w:val="24"/>
              </w:rPr>
              <w:t>w</w:t>
            </w:r>
            <w:r w:rsidR="000616CB" w:rsidRPr="007B4098">
              <w:rPr>
                <w:rFonts w:ascii="Arial" w:hAnsi="Arial" w:cs="Arial"/>
                <w:sz w:val="24"/>
                <w:szCs w:val="24"/>
              </w:rPr>
              <w:t>nioskodawca posiada kadrę gwarantującą wykonalność projektu?</w:t>
            </w:r>
          </w:p>
          <w:p w14:paraId="497672AF" w14:textId="77777777" w:rsidR="00F36B37" w:rsidRPr="007B4098" w:rsidRDefault="00E87094" w:rsidP="007B4098">
            <w:pPr>
              <w:numPr>
                <w:ilvl w:val="0"/>
                <w:numId w:val="36"/>
              </w:numPr>
              <w:spacing w:before="100" w:beforeAutospacing="1" w:after="100" w:afterAutospacing="1"/>
              <w:rPr>
                <w:rFonts w:ascii="Arial" w:hAnsi="Arial" w:cs="Arial"/>
                <w:sz w:val="24"/>
                <w:szCs w:val="24"/>
              </w:rPr>
            </w:pPr>
            <w:r w:rsidRPr="007B4098">
              <w:rPr>
                <w:rFonts w:ascii="Arial" w:hAnsi="Arial" w:cs="Arial"/>
                <w:sz w:val="24"/>
                <w:szCs w:val="24"/>
              </w:rPr>
              <w:t>w</w:t>
            </w:r>
            <w:r w:rsidR="000616CB" w:rsidRPr="007B4098">
              <w:rPr>
                <w:rFonts w:ascii="Arial" w:hAnsi="Arial" w:cs="Arial"/>
                <w:sz w:val="24"/>
                <w:szCs w:val="24"/>
              </w:rPr>
              <w:t>nioskodawca posiada zaplecze techniczne gwarantujące wykonalność projektu?</w:t>
            </w:r>
          </w:p>
          <w:p w14:paraId="601A8342" w14:textId="77777777" w:rsidR="000616CB" w:rsidRPr="007B4098" w:rsidRDefault="00F36B37" w:rsidP="007B4098">
            <w:pPr>
              <w:numPr>
                <w:ilvl w:val="0"/>
                <w:numId w:val="36"/>
              </w:numPr>
              <w:spacing w:before="100" w:beforeAutospacing="1" w:after="100" w:afterAutospacing="1"/>
              <w:rPr>
                <w:rFonts w:ascii="Arial" w:hAnsi="Arial" w:cs="Arial"/>
                <w:sz w:val="24"/>
                <w:szCs w:val="24"/>
              </w:rPr>
            </w:pPr>
            <w:r w:rsidRPr="007B4098">
              <w:rPr>
                <w:rFonts w:ascii="Arial" w:hAnsi="Arial" w:cs="Arial"/>
                <w:sz w:val="24"/>
                <w:szCs w:val="24"/>
              </w:rPr>
              <w:t>w</w:t>
            </w:r>
            <w:r w:rsidR="000616CB" w:rsidRPr="007B4098">
              <w:rPr>
                <w:rFonts w:ascii="Arial" w:hAnsi="Arial" w:cs="Arial"/>
                <w:sz w:val="24"/>
                <w:szCs w:val="24"/>
              </w:rPr>
              <w:t>ykonalność finansowa, w tym:</w:t>
            </w:r>
          </w:p>
          <w:p w14:paraId="742A5317" w14:textId="77777777" w:rsidR="000616CB" w:rsidRPr="007B4098" w:rsidRDefault="000616CB" w:rsidP="007B4098">
            <w:pPr>
              <w:numPr>
                <w:ilvl w:val="0"/>
                <w:numId w:val="23"/>
              </w:numPr>
              <w:spacing w:before="100" w:beforeAutospacing="1" w:after="100" w:afterAutospacing="1"/>
              <w:rPr>
                <w:rFonts w:ascii="Arial" w:hAnsi="Arial" w:cs="Arial"/>
                <w:sz w:val="24"/>
                <w:szCs w:val="24"/>
              </w:rPr>
            </w:pPr>
            <w:r w:rsidRPr="007B4098">
              <w:rPr>
                <w:rFonts w:ascii="Arial" w:hAnsi="Arial" w:cs="Arial"/>
                <w:sz w:val="24"/>
                <w:szCs w:val="24"/>
              </w:rPr>
              <w:t>kwalifikowalność wydatków,</w:t>
            </w:r>
          </w:p>
          <w:p w14:paraId="16C28A93" w14:textId="77777777" w:rsidR="000616CB" w:rsidRPr="007B4098" w:rsidRDefault="000616CB" w:rsidP="007B4098">
            <w:pPr>
              <w:numPr>
                <w:ilvl w:val="0"/>
                <w:numId w:val="23"/>
              </w:numPr>
              <w:spacing w:before="100" w:beforeAutospacing="1" w:after="100" w:afterAutospacing="1"/>
              <w:rPr>
                <w:rFonts w:ascii="Arial" w:hAnsi="Arial" w:cs="Arial"/>
                <w:sz w:val="24"/>
                <w:szCs w:val="24"/>
              </w:rPr>
            </w:pPr>
            <w:r w:rsidRPr="007B4098">
              <w:rPr>
                <w:rFonts w:ascii="Arial" w:hAnsi="Arial" w:cs="Arial"/>
                <w:sz w:val="24"/>
                <w:szCs w:val="24"/>
              </w:rPr>
              <w:t>adekwatność wysokości zaplanowanych kosztów kwalifikowalnych do zaplanowanych działań i rezultatów.</w:t>
            </w:r>
          </w:p>
          <w:p w14:paraId="404AEE9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r w:rsidR="00AF326A" w:rsidRPr="007B4098">
              <w:rPr>
                <w:rFonts w:ascii="Arial" w:hAnsi="Arial" w:cs="Arial"/>
                <w:sz w:val="24"/>
                <w:szCs w:val="24"/>
              </w:rPr>
              <w:t xml:space="preserve"> i załączniki</w:t>
            </w:r>
            <w:r w:rsidRPr="007B4098">
              <w:rPr>
                <w:rFonts w:ascii="Arial" w:hAnsi="Arial" w:cs="Arial"/>
                <w:sz w:val="24"/>
                <w:szCs w:val="24"/>
              </w:rPr>
              <w:t>.</w:t>
            </w:r>
          </w:p>
        </w:tc>
        <w:tc>
          <w:tcPr>
            <w:tcW w:w="3686" w:type="dxa"/>
          </w:tcPr>
          <w:p w14:paraId="15AED6E4"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r w:rsidRPr="007B4098">
              <w:rPr>
                <w:rFonts w:ascii="Arial" w:hAnsi="Arial" w:cs="Arial"/>
                <w:sz w:val="24"/>
                <w:szCs w:val="24"/>
              </w:rPr>
              <w:br/>
              <w:t>(NIE oznacza odrzucenie wniosku)</w:t>
            </w:r>
          </w:p>
          <w:p w14:paraId="6F76B4BA"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380043D9"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7D37B478"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19B83D7E" w14:textId="77777777" w:rsidTr="004008AB">
        <w:trPr>
          <w:trHeight w:val="425"/>
        </w:trPr>
        <w:tc>
          <w:tcPr>
            <w:tcW w:w="1110" w:type="dxa"/>
            <w:vAlign w:val="center"/>
          </w:tcPr>
          <w:p w14:paraId="4A9F8ED2"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w:t>
            </w:r>
            <w:r w:rsidR="00566B58" w:rsidRPr="007B4098">
              <w:rPr>
                <w:rFonts w:ascii="Arial" w:hAnsi="Arial" w:cs="Arial"/>
                <w:sz w:val="24"/>
                <w:szCs w:val="24"/>
              </w:rPr>
              <w:t>9</w:t>
            </w:r>
          </w:p>
        </w:tc>
        <w:tc>
          <w:tcPr>
            <w:tcW w:w="2856" w:type="dxa"/>
            <w:vAlign w:val="center"/>
          </w:tcPr>
          <w:p w14:paraId="6636E474" w14:textId="77777777" w:rsidR="000616CB"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Projekt jest zgodny z zasadą równości szans i</w:t>
            </w:r>
            <w:r w:rsidR="002D7B92" w:rsidRPr="007B4098">
              <w:rPr>
                <w:rFonts w:ascii="Arial" w:hAnsi="Arial" w:cs="Arial"/>
                <w:sz w:val="24"/>
                <w:szCs w:val="24"/>
              </w:rPr>
              <w:t xml:space="preserve"> </w:t>
            </w:r>
            <w:r w:rsidRPr="007B4098">
              <w:rPr>
                <w:rFonts w:ascii="Arial" w:hAnsi="Arial" w:cs="Arial"/>
                <w:sz w:val="24"/>
                <w:szCs w:val="24"/>
              </w:rPr>
              <w:t>niedyskryminacji, w tym dostępności dla osób z niepełnosprawnościami</w:t>
            </w:r>
          </w:p>
        </w:tc>
        <w:tc>
          <w:tcPr>
            <w:tcW w:w="6348" w:type="dxa"/>
          </w:tcPr>
          <w:p w14:paraId="62E731FF"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A75E724" w14:textId="77777777" w:rsidR="000616CB"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tcPr>
          <w:p w14:paraId="7831324E"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p>
          <w:p w14:paraId="1263DF90"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1C84494B"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19FC7BA5"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062021AA"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816EA6" w:rsidRPr="007B4098" w14:paraId="5FBE84B5" w14:textId="77777777" w:rsidTr="004008AB">
        <w:trPr>
          <w:trHeight w:val="425"/>
        </w:trPr>
        <w:tc>
          <w:tcPr>
            <w:tcW w:w="1110" w:type="dxa"/>
            <w:vAlign w:val="center"/>
          </w:tcPr>
          <w:p w14:paraId="4C1BD03B"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B.</w:t>
            </w:r>
            <w:r w:rsidR="00566B58" w:rsidRPr="007B4098">
              <w:rPr>
                <w:rFonts w:ascii="Arial" w:hAnsi="Arial" w:cs="Arial"/>
                <w:sz w:val="24"/>
                <w:szCs w:val="24"/>
              </w:rPr>
              <w:t>10</w:t>
            </w:r>
          </w:p>
        </w:tc>
        <w:tc>
          <w:tcPr>
            <w:tcW w:w="2856" w:type="dxa"/>
            <w:vAlign w:val="center"/>
          </w:tcPr>
          <w:p w14:paraId="62104FE2"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Projekt jest zgodny z Kartą Praw Podstawowych Unii Europejskiej</w:t>
            </w:r>
          </w:p>
        </w:tc>
        <w:tc>
          <w:tcPr>
            <w:tcW w:w="6348" w:type="dxa"/>
          </w:tcPr>
          <w:p w14:paraId="26D572E3" w14:textId="4313CC9C"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kryterium sprawdzamy, czy projekt jest zgodny z  Kartą Praw Podstawowych Unii Europejskiej z </w:t>
            </w:r>
            <w:r w:rsidR="000D1ECC" w:rsidRPr="007B4098">
              <w:rPr>
                <w:rFonts w:ascii="Arial" w:hAnsi="Arial" w:cs="Arial"/>
                <w:sz w:val="24"/>
                <w:szCs w:val="24"/>
              </w:rPr>
              <w:t>7 czerwca 2016 r.(</w:t>
            </w:r>
            <w:r w:rsidRPr="007B4098">
              <w:rPr>
                <w:rFonts w:ascii="Arial" w:hAnsi="Arial" w:cs="Arial"/>
                <w:sz w:val="24"/>
                <w:szCs w:val="24"/>
              </w:rPr>
              <w:t>Dz. Urz. UE C</w:t>
            </w:r>
            <w:r w:rsidR="000D1ECC" w:rsidRPr="007B4098">
              <w:rPr>
                <w:rFonts w:ascii="Arial" w:hAnsi="Arial" w:cs="Arial"/>
                <w:sz w:val="24"/>
                <w:szCs w:val="24"/>
              </w:rPr>
              <w:t>1202 z 07.06.2016, str. 389</w:t>
            </w:r>
            <w:r w:rsidRPr="007B4098">
              <w:rPr>
                <w:rFonts w:ascii="Arial" w:hAnsi="Arial" w:cs="Arial"/>
                <w:sz w:val="24"/>
                <w:szCs w:val="24"/>
              </w:rPr>
              <w:t>) w zakresie odnoszącym się do sposobu realizacji, zakresu projektu i wnioskodawcy.</w:t>
            </w:r>
          </w:p>
          <w:p w14:paraId="65A52383" w14:textId="77777777" w:rsidR="00816EA6" w:rsidRPr="007B4098" w:rsidRDefault="00DA62D1" w:rsidP="007B4098">
            <w:pPr>
              <w:spacing w:before="100" w:beforeAutospacing="1" w:after="100" w:afterAutospacing="1"/>
              <w:rPr>
                <w:rFonts w:ascii="Arial" w:hAnsi="Arial" w:cs="Arial"/>
                <w:kern w:val="2"/>
                <w:sz w:val="24"/>
                <w:szCs w:val="24"/>
              </w:rPr>
            </w:pPr>
            <w:r w:rsidRPr="007B4098">
              <w:rPr>
                <w:rFonts w:ascii="Arial" w:hAnsi="Arial" w:cs="Arial"/>
                <w:kern w:val="2"/>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ocieniających mogą być pomocne Wytyczne Komisji Europejskiej dotyczące zapewnienia poszanowania Karty praw podstawowych Unii Europejskiej przy wdrażaniu europejskich funduszy strukturalnych i inwestycyjnych, w szczególności załącznik nr III</w:t>
            </w:r>
            <w:r w:rsidR="00AA252F" w:rsidRPr="007B4098">
              <w:rPr>
                <w:rFonts w:ascii="Arial" w:hAnsi="Arial" w:cs="Arial"/>
                <w:kern w:val="2"/>
                <w:sz w:val="24"/>
                <w:szCs w:val="24"/>
              </w:rPr>
              <w:t>.</w:t>
            </w:r>
          </w:p>
          <w:p w14:paraId="0B504983"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tcPr>
          <w:p w14:paraId="2220CFCD"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TAK/NIE</w:t>
            </w:r>
          </w:p>
          <w:p w14:paraId="5FD0C190"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669EA633"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6F5ADA27"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0B6FEC07" w14:textId="77777777"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5DB7B83B" w14:textId="77777777" w:rsidTr="004008AB">
        <w:trPr>
          <w:trHeight w:val="425"/>
        </w:trPr>
        <w:tc>
          <w:tcPr>
            <w:tcW w:w="1110" w:type="dxa"/>
            <w:vAlign w:val="center"/>
          </w:tcPr>
          <w:p w14:paraId="2AF60E7D"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B.1</w:t>
            </w:r>
            <w:r w:rsidR="00566B58" w:rsidRPr="007B4098">
              <w:rPr>
                <w:rFonts w:ascii="Arial" w:hAnsi="Arial" w:cs="Arial"/>
                <w:sz w:val="24"/>
                <w:szCs w:val="24"/>
              </w:rPr>
              <w:t>1</w:t>
            </w:r>
          </w:p>
        </w:tc>
        <w:tc>
          <w:tcPr>
            <w:tcW w:w="2856" w:type="dxa"/>
            <w:vAlign w:val="center"/>
          </w:tcPr>
          <w:p w14:paraId="3C96991E" w14:textId="0044848B"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Projekt jest zgodny z Konwencją o </w:t>
            </w:r>
            <w:r w:rsidR="000D1ECC" w:rsidRPr="007B4098">
              <w:rPr>
                <w:rFonts w:ascii="Arial" w:hAnsi="Arial" w:cs="Arial"/>
                <w:sz w:val="24"/>
                <w:szCs w:val="24"/>
              </w:rPr>
              <w:t>p</w:t>
            </w:r>
            <w:r w:rsidRPr="007B4098">
              <w:rPr>
                <w:rFonts w:ascii="Arial" w:hAnsi="Arial" w:cs="Arial"/>
                <w:sz w:val="24"/>
                <w:szCs w:val="24"/>
              </w:rPr>
              <w:t xml:space="preserve">rawach </w:t>
            </w:r>
            <w:r w:rsidR="000D1ECC" w:rsidRPr="007B4098">
              <w:rPr>
                <w:rFonts w:ascii="Arial" w:hAnsi="Arial" w:cs="Arial"/>
                <w:sz w:val="24"/>
                <w:szCs w:val="24"/>
              </w:rPr>
              <w:t>o</w:t>
            </w:r>
            <w:r w:rsidRPr="007B4098">
              <w:rPr>
                <w:rFonts w:ascii="Arial" w:hAnsi="Arial" w:cs="Arial"/>
                <w:sz w:val="24"/>
                <w:szCs w:val="24"/>
              </w:rPr>
              <w:t xml:space="preserve">sób </w:t>
            </w:r>
            <w:r w:rsidR="000D1ECC" w:rsidRPr="007B4098">
              <w:rPr>
                <w:rFonts w:ascii="Arial" w:hAnsi="Arial" w:cs="Arial"/>
                <w:sz w:val="24"/>
                <w:szCs w:val="24"/>
              </w:rPr>
              <w:t>n</w:t>
            </w:r>
            <w:r w:rsidRPr="007B4098">
              <w:rPr>
                <w:rFonts w:ascii="Arial" w:hAnsi="Arial" w:cs="Arial"/>
                <w:sz w:val="24"/>
                <w:szCs w:val="24"/>
              </w:rPr>
              <w:t>iepełnosprawnych</w:t>
            </w:r>
          </w:p>
        </w:tc>
        <w:tc>
          <w:tcPr>
            <w:tcW w:w="6348" w:type="dxa"/>
          </w:tcPr>
          <w:p w14:paraId="787CE737" w14:textId="347314C6" w:rsidR="00816EA6"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kryterium sprawdzamy, czy projekt jest zgodny z  Konwencją o </w:t>
            </w:r>
            <w:r w:rsidR="000D1ECC" w:rsidRPr="007B4098">
              <w:rPr>
                <w:rFonts w:ascii="Arial" w:hAnsi="Arial" w:cs="Arial"/>
                <w:sz w:val="24"/>
                <w:szCs w:val="24"/>
              </w:rPr>
              <w:t>p</w:t>
            </w:r>
            <w:r w:rsidRPr="007B4098">
              <w:rPr>
                <w:rFonts w:ascii="Arial" w:hAnsi="Arial" w:cs="Arial"/>
                <w:sz w:val="24"/>
                <w:szCs w:val="24"/>
              </w:rPr>
              <w:t xml:space="preserve">rawach </w:t>
            </w:r>
            <w:r w:rsidR="000D1ECC" w:rsidRPr="007B4098">
              <w:rPr>
                <w:rFonts w:ascii="Arial" w:hAnsi="Arial" w:cs="Arial"/>
                <w:sz w:val="24"/>
                <w:szCs w:val="24"/>
              </w:rPr>
              <w:t>o</w:t>
            </w:r>
            <w:r w:rsidRPr="007B4098">
              <w:rPr>
                <w:rFonts w:ascii="Arial" w:hAnsi="Arial" w:cs="Arial"/>
                <w:sz w:val="24"/>
                <w:szCs w:val="24"/>
              </w:rPr>
              <w:t xml:space="preserve">sób </w:t>
            </w:r>
            <w:r w:rsidR="000D1ECC" w:rsidRPr="007B4098">
              <w:rPr>
                <w:rFonts w:ascii="Arial" w:hAnsi="Arial" w:cs="Arial"/>
                <w:sz w:val="24"/>
                <w:szCs w:val="24"/>
              </w:rPr>
              <w:t>n</w:t>
            </w:r>
            <w:r w:rsidRPr="007B4098">
              <w:rPr>
                <w:rFonts w:ascii="Arial" w:hAnsi="Arial" w:cs="Arial"/>
                <w:sz w:val="24"/>
                <w:szCs w:val="24"/>
              </w:rPr>
              <w:t>iepełnosprawnych sporządzoną w Nowym Jorku dnia 13 grudnia 2006 r. (Dz. U. z 2012 r. poz. 1169 z późn. zm.) w zakresie odnoszącym się do sposobu realizacji, zakresu projektu i wnioskodawcy.</w:t>
            </w:r>
          </w:p>
          <w:p w14:paraId="6ABF2895" w14:textId="3D92E994" w:rsidR="00AA252F"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Zgodność projektu z Konwencją o </w:t>
            </w:r>
            <w:r w:rsidR="000D1ECC" w:rsidRPr="007B4098">
              <w:rPr>
                <w:rFonts w:ascii="Arial" w:hAnsi="Arial" w:cs="Arial"/>
                <w:sz w:val="24"/>
                <w:szCs w:val="24"/>
              </w:rPr>
              <w:t>p</w:t>
            </w:r>
            <w:r w:rsidRPr="007B4098">
              <w:rPr>
                <w:rFonts w:ascii="Arial" w:hAnsi="Arial" w:cs="Arial"/>
                <w:sz w:val="24"/>
                <w:szCs w:val="24"/>
              </w:rPr>
              <w:t xml:space="preserve">rawach </w:t>
            </w:r>
            <w:r w:rsidR="000D1ECC" w:rsidRPr="007B4098">
              <w:rPr>
                <w:rFonts w:ascii="Arial" w:hAnsi="Arial" w:cs="Arial"/>
                <w:sz w:val="24"/>
                <w:szCs w:val="24"/>
              </w:rPr>
              <w:t>o</w:t>
            </w:r>
            <w:r w:rsidRPr="007B4098">
              <w:rPr>
                <w:rFonts w:ascii="Arial" w:hAnsi="Arial" w:cs="Arial"/>
                <w:sz w:val="24"/>
                <w:szCs w:val="24"/>
              </w:rPr>
              <w:t xml:space="preserve">sób </w:t>
            </w:r>
            <w:r w:rsidR="000D1ECC" w:rsidRPr="007B4098">
              <w:rPr>
                <w:rFonts w:ascii="Arial" w:hAnsi="Arial" w:cs="Arial"/>
                <w:sz w:val="24"/>
                <w:szCs w:val="24"/>
              </w:rPr>
              <w:t>n</w:t>
            </w:r>
            <w:r w:rsidRPr="007B4098">
              <w:rPr>
                <w:rFonts w:ascii="Arial" w:hAnsi="Arial" w:cs="Arial"/>
                <w:sz w:val="24"/>
                <w:szCs w:val="24"/>
              </w:rPr>
              <w:t xml:space="preserve">iepełnosprawnych na etapie oceny należy rozumieć jako brak sprzeczności pomiędzy wnioskiem o dofinansowanie projektu a wymogami tego dokumentu lub stwierdzenie, że te wymagania są neutralne wobec </w:t>
            </w:r>
            <w:r w:rsidR="00AA252F" w:rsidRPr="007B4098">
              <w:rPr>
                <w:rFonts w:ascii="Arial" w:hAnsi="Arial" w:cs="Arial"/>
                <w:sz w:val="24"/>
                <w:szCs w:val="24"/>
              </w:rPr>
              <w:t>zakresu i zawartości projektu.</w:t>
            </w:r>
          </w:p>
          <w:p w14:paraId="4284C2DB" w14:textId="77777777" w:rsidR="000616CB" w:rsidRPr="007B4098" w:rsidRDefault="00816EA6"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tcPr>
          <w:p w14:paraId="7A342685"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TAK/NIE</w:t>
            </w:r>
          </w:p>
          <w:p w14:paraId="3DB6A9CA"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239C6C66"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42F73981"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2165E96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0616CB" w:rsidRPr="007B4098" w14:paraId="1015665F" w14:textId="77777777" w:rsidTr="004008AB">
        <w:trPr>
          <w:trHeight w:val="425"/>
        </w:trPr>
        <w:tc>
          <w:tcPr>
            <w:tcW w:w="1110" w:type="dxa"/>
            <w:vAlign w:val="center"/>
          </w:tcPr>
          <w:p w14:paraId="6C23A8E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B.1</w:t>
            </w:r>
            <w:r w:rsidR="00566B58" w:rsidRPr="007B4098">
              <w:rPr>
                <w:rFonts w:ascii="Arial" w:hAnsi="Arial" w:cs="Arial"/>
                <w:sz w:val="24"/>
                <w:szCs w:val="24"/>
              </w:rPr>
              <w:t>2</w:t>
            </w:r>
          </w:p>
        </w:tc>
        <w:tc>
          <w:tcPr>
            <w:tcW w:w="2856" w:type="dxa"/>
            <w:vAlign w:val="center"/>
          </w:tcPr>
          <w:p w14:paraId="2F131D87"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Projekt jest zgodny z zasadą równości kobiet i mężczyzn</w:t>
            </w:r>
          </w:p>
        </w:tc>
        <w:tc>
          <w:tcPr>
            <w:tcW w:w="6348" w:type="dxa"/>
          </w:tcPr>
          <w:p w14:paraId="0B6090B3"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129BCF8A" w14:textId="77777777" w:rsidR="000616CB" w:rsidRPr="007B4098" w:rsidRDefault="000616CB" w:rsidP="007B4098">
            <w:pPr>
              <w:pStyle w:val="Nagwek1"/>
              <w:spacing w:before="100" w:beforeAutospacing="1" w:after="100" w:afterAutospacing="1"/>
              <w:rPr>
                <w:rFonts w:cs="Arial"/>
                <w:b w:val="0"/>
                <w:bCs w:val="0"/>
                <w:szCs w:val="24"/>
              </w:rPr>
            </w:pPr>
            <w:r w:rsidRPr="007B4098">
              <w:rPr>
                <w:rFonts w:cs="Arial"/>
                <w:b w:val="0"/>
                <w:bCs w:val="0"/>
                <w:szCs w:val="24"/>
              </w:rPr>
              <w:t>Kryteri</w:t>
            </w:r>
            <w:r w:rsidR="00AA252F" w:rsidRPr="007B4098">
              <w:rPr>
                <w:rFonts w:cs="Arial"/>
                <w:b w:val="0"/>
                <w:bCs w:val="0"/>
                <w:szCs w:val="24"/>
              </w:rPr>
              <w:t>u</w:t>
            </w:r>
            <w:r w:rsidRPr="007B4098">
              <w:rPr>
                <w:rFonts w:cs="Arial"/>
                <w:b w:val="0"/>
                <w:bCs w:val="0"/>
                <w:szCs w:val="24"/>
              </w:rPr>
              <w:t>m jest weryfikowane w oparciu o wniosek o dofinansowanie projektu.</w:t>
            </w:r>
          </w:p>
        </w:tc>
        <w:tc>
          <w:tcPr>
            <w:tcW w:w="3686" w:type="dxa"/>
          </w:tcPr>
          <w:p w14:paraId="7E75908F"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TAK/NIE</w:t>
            </w:r>
          </w:p>
          <w:p w14:paraId="7F37BD53" w14:textId="77777777" w:rsidR="00C6029E"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18671144"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450E17C6"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48B2D800" w14:textId="77777777" w:rsidR="000616CB" w:rsidRPr="007B4098" w:rsidRDefault="000616CB"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bl>
    <w:p w14:paraId="20051358" w14:textId="77777777" w:rsidR="007257F1" w:rsidRPr="007B4098" w:rsidRDefault="007257F1" w:rsidP="007B4098">
      <w:pPr>
        <w:pStyle w:val="Nagwek1"/>
        <w:numPr>
          <w:ilvl w:val="0"/>
          <w:numId w:val="37"/>
        </w:numPr>
        <w:spacing w:before="100" w:beforeAutospacing="1" w:after="100" w:afterAutospacing="1"/>
        <w:rPr>
          <w:rFonts w:cs="Arial"/>
          <w:szCs w:val="24"/>
        </w:rPr>
      </w:pPr>
      <w:r w:rsidRPr="007B4098">
        <w:rPr>
          <w:rFonts w:cs="Arial"/>
          <w:szCs w:val="24"/>
        </w:rPr>
        <w:t>KRYTERIA MERYTORYCZNE SZCZEGÓŁOWE</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348"/>
        <w:gridCol w:w="3686"/>
      </w:tblGrid>
      <w:tr w:rsidR="00C6029E" w:rsidRPr="007B4098" w14:paraId="77D0F260" w14:textId="77777777" w:rsidTr="00AA252F">
        <w:trPr>
          <w:tblHeader/>
        </w:trPr>
        <w:tc>
          <w:tcPr>
            <w:tcW w:w="1110" w:type="dxa"/>
            <w:shd w:val="clear" w:color="auto" w:fill="E7E6E6"/>
            <w:vAlign w:val="center"/>
          </w:tcPr>
          <w:p w14:paraId="7DC3DFB8" w14:textId="77777777" w:rsidR="00C6029E" w:rsidRPr="007B4098" w:rsidRDefault="00C6029E" w:rsidP="007B4098">
            <w:pPr>
              <w:spacing w:before="100" w:beforeAutospacing="1" w:after="100" w:afterAutospacing="1"/>
              <w:rPr>
                <w:rFonts w:ascii="Arial" w:hAnsi="Arial" w:cs="Arial"/>
                <w:b/>
                <w:bCs/>
                <w:sz w:val="24"/>
                <w:szCs w:val="24"/>
              </w:rPr>
            </w:pPr>
            <w:r w:rsidRPr="007B4098">
              <w:rPr>
                <w:rFonts w:ascii="Arial" w:hAnsi="Arial" w:cs="Arial"/>
                <w:b/>
                <w:bCs/>
                <w:sz w:val="24"/>
                <w:szCs w:val="24"/>
              </w:rPr>
              <w:t xml:space="preserve">Numer </w:t>
            </w:r>
          </w:p>
        </w:tc>
        <w:tc>
          <w:tcPr>
            <w:tcW w:w="2856" w:type="dxa"/>
            <w:shd w:val="clear" w:color="auto" w:fill="E7E6E6"/>
            <w:vAlign w:val="center"/>
          </w:tcPr>
          <w:p w14:paraId="5E6AA45B" w14:textId="77777777" w:rsidR="00C6029E" w:rsidRPr="007B4098" w:rsidRDefault="00C6029E" w:rsidP="007B4098">
            <w:pPr>
              <w:spacing w:before="100" w:beforeAutospacing="1" w:after="100" w:afterAutospacing="1"/>
              <w:rPr>
                <w:rFonts w:ascii="Arial" w:hAnsi="Arial" w:cs="Arial"/>
                <w:b/>
                <w:bCs/>
                <w:sz w:val="24"/>
                <w:szCs w:val="24"/>
              </w:rPr>
            </w:pPr>
            <w:r w:rsidRPr="007B4098">
              <w:rPr>
                <w:rFonts w:ascii="Arial" w:hAnsi="Arial" w:cs="Arial"/>
                <w:b/>
                <w:bCs/>
                <w:sz w:val="24"/>
                <w:szCs w:val="24"/>
              </w:rPr>
              <w:t>Nazwa</w:t>
            </w:r>
          </w:p>
        </w:tc>
        <w:tc>
          <w:tcPr>
            <w:tcW w:w="6348" w:type="dxa"/>
            <w:shd w:val="clear" w:color="auto" w:fill="E7E6E6"/>
            <w:vAlign w:val="center"/>
          </w:tcPr>
          <w:p w14:paraId="3C30237B" w14:textId="77777777" w:rsidR="00C6029E" w:rsidRPr="007B4098" w:rsidRDefault="00C6029E" w:rsidP="007B4098">
            <w:pPr>
              <w:spacing w:before="100" w:beforeAutospacing="1" w:after="100" w:afterAutospacing="1"/>
              <w:rPr>
                <w:rFonts w:ascii="Arial" w:hAnsi="Arial" w:cs="Arial"/>
                <w:b/>
                <w:bCs/>
                <w:sz w:val="24"/>
                <w:szCs w:val="24"/>
              </w:rPr>
            </w:pPr>
            <w:r w:rsidRPr="007B4098">
              <w:rPr>
                <w:rFonts w:ascii="Arial" w:hAnsi="Arial" w:cs="Arial"/>
                <w:b/>
                <w:bCs/>
                <w:sz w:val="24"/>
                <w:szCs w:val="24"/>
              </w:rPr>
              <w:t>Definicja kryterium</w:t>
            </w:r>
          </w:p>
        </w:tc>
        <w:tc>
          <w:tcPr>
            <w:tcW w:w="3686" w:type="dxa"/>
            <w:shd w:val="clear" w:color="auto" w:fill="E7E6E6"/>
            <w:vAlign w:val="center"/>
          </w:tcPr>
          <w:p w14:paraId="1DCDF928" w14:textId="77777777" w:rsidR="00C6029E" w:rsidRPr="007B4098" w:rsidRDefault="00C6029E" w:rsidP="007B4098">
            <w:pPr>
              <w:spacing w:before="100" w:beforeAutospacing="1" w:after="100" w:afterAutospacing="1"/>
              <w:rPr>
                <w:rFonts w:ascii="Arial" w:hAnsi="Arial" w:cs="Arial"/>
                <w:b/>
                <w:bCs/>
                <w:sz w:val="24"/>
                <w:szCs w:val="24"/>
              </w:rPr>
            </w:pPr>
            <w:r w:rsidRPr="007B4098">
              <w:rPr>
                <w:rFonts w:ascii="Arial" w:hAnsi="Arial" w:cs="Arial"/>
                <w:b/>
                <w:bCs/>
                <w:sz w:val="24"/>
                <w:szCs w:val="24"/>
              </w:rPr>
              <w:t>Opis znaczenia kryterium</w:t>
            </w:r>
          </w:p>
          <w:p w14:paraId="01DC3459" w14:textId="77777777" w:rsidR="00C6029E" w:rsidRPr="007B4098" w:rsidRDefault="00C6029E" w:rsidP="007B4098">
            <w:pPr>
              <w:spacing w:before="100" w:beforeAutospacing="1" w:after="100" w:afterAutospacing="1"/>
              <w:rPr>
                <w:rFonts w:ascii="Arial" w:hAnsi="Arial" w:cs="Arial"/>
                <w:b/>
                <w:bCs/>
                <w:sz w:val="24"/>
                <w:szCs w:val="24"/>
              </w:rPr>
            </w:pPr>
            <w:r w:rsidRPr="007B4098">
              <w:rPr>
                <w:rFonts w:ascii="Arial" w:hAnsi="Arial" w:cs="Arial"/>
                <w:b/>
                <w:bCs/>
                <w:sz w:val="24"/>
                <w:szCs w:val="24"/>
              </w:rPr>
              <w:t>(sposób oceny)</w:t>
            </w:r>
          </w:p>
        </w:tc>
      </w:tr>
      <w:tr w:rsidR="00C6029E" w:rsidRPr="007B4098" w14:paraId="5A22D1EC" w14:textId="77777777" w:rsidTr="00FC1ED8">
        <w:tc>
          <w:tcPr>
            <w:tcW w:w="1110" w:type="dxa"/>
            <w:vAlign w:val="center"/>
          </w:tcPr>
          <w:p w14:paraId="25EF47FD"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C.1 </w:t>
            </w:r>
          </w:p>
        </w:tc>
        <w:tc>
          <w:tcPr>
            <w:tcW w:w="2856" w:type="dxa"/>
            <w:vAlign w:val="center"/>
          </w:tcPr>
          <w:p w14:paraId="67A969BC"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Zgodność z właściwą strategią IIT dla OPPT</w:t>
            </w:r>
          </w:p>
        </w:tc>
        <w:tc>
          <w:tcPr>
            <w:tcW w:w="6348" w:type="dxa"/>
          </w:tcPr>
          <w:p w14:paraId="694A2D4E" w14:textId="77777777" w:rsidR="003B3117" w:rsidRPr="007B4098" w:rsidRDefault="003B3117" w:rsidP="007B4098">
            <w:pPr>
              <w:spacing w:before="100" w:beforeAutospacing="1" w:after="100" w:afterAutospacing="1"/>
              <w:rPr>
                <w:rFonts w:ascii="Arial" w:hAnsi="Arial" w:cs="Arial"/>
                <w:sz w:val="24"/>
                <w:szCs w:val="24"/>
              </w:rPr>
            </w:pPr>
            <w:r w:rsidRPr="007B4098">
              <w:rPr>
                <w:rFonts w:ascii="Arial" w:hAnsi="Arial" w:cs="Arial"/>
                <w:sz w:val="24"/>
                <w:szCs w:val="24"/>
              </w:rPr>
              <w:t>W kryterium sprawdzamy, czy:</w:t>
            </w:r>
          </w:p>
          <w:p w14:paraId="5DB90BA2" w14:textId="77777777" w:rsidR="003B3117" w:rsidRPr="007B4098" w:rsidRDefault="003B3117" w:rsidP="007B4098">
            <w:pPr>
              <w:numPr>
                <w:ilvl w:val="0"/>
                <w:numId w:val="26"/>
              </w:numPr>
              <w:spacing w:before="100" w:beforeAutospacing="1" w:after="100" w:afterAutospacing="1"/>
              <w:rPr>
                <w:rFonts w:ascii="Arial" w:hAnsi="Arial" w:cs="Arial"/>
                <w:sz w:val="24"/>
                <w:szCs w:val="24"/>
              </w:rPr>
            </w:pPr>
            <w:r w:rsidRPr="007B4098">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1F004130" w14:textId="77777777" w:rsidR="003B3117" w:rsidRPr="007B4098" w:rsidRDefault="003B3117" w:rsidP="007B4098">
            <w:pPr>
              <w:numPr>
                <w:ilvl w:val="0"/>
                <w:numId w:val="26"/>
              </w:numPr>
              <w:spacing w:before="100" w:beforeAutospacing="1" w:after="100" w:afterAutospacing="1"/>
              <w:rPr>
                <w:rFonts w:ascii="Arial" w:hAnsi="Arial" w:cs="Arial"/>
                <w:sz w:val="24"/>
                <w:szCs w:val="24"/>
              </w:rPr>
            </w:pPr>
            <w:r w:rsidRPr="007B4098">
              <w:rPr>
                <w:rFonts w:ascii="Arial" w:hAnsi="Arial" w:cs="Arial"/>
                <w:sz w:val="24"/>
                <w:szCs w:val="24"/>
              </w:rPr>
              <w:t xml:space="preserve">wartość dofinansowania UE określona we wniosku o dofinansowanie projektu nie przekracza wartości dofinansowania UE tego projektu wskazanej </w:t>
            </w:r>
            <w:r w:rsidR="00305571" w:rsidRPr="007B4098">
              <w:rPr>
                <w:rFonts w:ascii="Arial" w:hAnsi="Arial" w:cs="Arial"/>
                <w:sz w:val="24"/>
                <w:szCs w:val="24"/>
              </w:rPr>
              <w:t>w fiszkach projektowych stanowiących załącznik do porozumienia terytorialnego</w:t>
            </w:r>
            <w:r w:rsidR="008018CF" w:rsidRPr="007B4098">
              <w:rPr>
                <w:rStyle w:val="Odwoanieprzypisudolnego"/>
                <w:rFonts w:ascii="Arial" w:hAnsi="Arial" w:cs="Arial"/>
                <w:sz w:val="24"/>
                <w:szCs w:val="24"/>
              </w:rPr>
              <w:footnoteReference w:id="9"/>
            </w:r>
            <w:r w:rsidRPr="007B4098">
              <w:rPr>
                <w:rFonts w:ascii="Arial" w:hAnsi="Arial" w:cs="Arial"/>
                <w:sz w:val="24"/>
                <w:szCs w:val="24"/>
              </w:rPr>
              <w:t>;</w:t>
            </w:r>
          </w:p>
          <w:p w14:paraId="67D18129" w14:textId="77777777" w:rsidR="003B3117" w:rsidRPr="007B4098" w:rsidRDefault="003B3117" w:rsidP="007B4098">
            <w:pPr>
              <w:numPr>
                <w:ilvl w:val="0"/>
                <w:numId w:val="26"/>
              </w:numPr>
              <w:spacing w:before="100" w:beforeAutospacing="1" w:after="100" w:afterAutospacing="1"/>
              <w:rPr>
                <w:rFonts w:ascii="Arial" w:hAnsi="Arial" w:cs="Arial"/>
                <w:sz w:val="24"/>
                <w:szCs w:val="24"/>
              </w:rPr>
            </w:pPr>
            <w:r w:rsidRPr="007B4098">
              <w:rPr>
                <w:rFonts w:ascii="Arial" w:hAnsi="Arial" w:cs="Arial"/>
                <w:sz w:val="24"/>
                <w:szCs w:val="24"/>
              </w:rPr>
              <w:t>we wniosku o dofinansowanie projektu zachowano wartości wskaźników wskazane w fiszkach projektowych</w:t>
            </w:r>
            <w:r w:rsidR="008018CF" w:rsidRPr="007B4098">
              <w:rPr>
                <w:rStyle w:val="Odwoanieprzypisudolnego"/>
                <w:rFonts w:ascii="Arial" w:hAnsi="Arial" w:cs="Arial"/>
                <w:sz w:val="24"/>
                <w:szCs w:val="24"/>
              </w:rPr>
              <w:footnoteReference w:id="10"/>
            </w:r>
            <w:r w:rsidRPr="007B4098">
              <w:rPr>
                <w:rFonts w:ascii="Arial" w:hAnsi="Arial" w:cs="Arial"/>
                <w:sz w:val="24"/>
                <w:szCs w:val="24"/>
              </w:rPr>
              <w:t xml:space="preserve"> stanowiących załącznik do </w:t>
            </w:r>
            <w:r w:rsidR="00305571" w:rsidRPr="007B4098">
              <w:rPr>
                <w:rFonts w:ascii="Arial" w:hAnsi="Arial" w:cs="Arial"/>
                <w:sz w:val="24"/>
                <w:szCs w:val="24"/>
              </w:rPr>
              <w:t>porozumienia terytorialnego</w:t>
            </w:r>
            <w:r w:rsidRPr="007B4098">
              <w:rPr>
                <w:rFonts w:ascii="Arial" w:hAnsi="Arial" w:cs="Arial"/>
                <w:sz w:val="24"/>
                <w:szCs w:val="24"/>
              </w:rPr>
              <w:t>.</w:t>
            </w:r>
          </w:p>
          <w:p w14:paraId="6B5500F8" w14:textId="48179E25" w:rsidR="00E96753" w:rsidRPr="007B4098" w:rsidRDefault="00E96753" w:rsidP="007B4098">
            <w:pPr>
              <w:spacing w:before="100" w:beforeAutospacing="1" w:after="100" w:afterAutospacing="1"/>
              <w:rPr>
                <w:rFonts w:ascii="Arial" w:hAnsi="Arial" w:cs="Arial"/>
                <w:kern w:val="2"/>
                <w:sz w:val="24"/>
                <w:szCs w:val="24"/>
              </w:rPr>
            </w:pPr>
            <w:r w:rsidRPr="007B4098">
              <w:rPr>
                <w:rFonts w:ascii="Arial" w:hAnsi="Arial" w:cs="Arial"/>
                <w:kern w:val="2"/>
                <w:sz w:val="24"/>
                <w:szCs w:val="24"/>
              </w:rPr>
              <w:t>W przypadku gdy, właściwa ze względu na obszar, strategia IIT dla OPPT została pozytywnie zaopiniowana przez Instytucję Zarządzającą</w:t>
            </w:r>
            <w:r w:rsidR="000D1ECC" w:rsidRPr="007B4098">
              <w:rPr>
                <w:rFonts w:ascii="Arial" w:hAnsi="Arial" w:cs="Arial"/>
                <w:kern w:val="2"/>
                <w:sz w:val="24"/>
                <w:szCs w:val="24"/>
              </w:rPr>
              <w:t xml:space="preserve"> </w:t>
            </w:r>
            <w:r w:rsidR="000D1ECC" w:rsidRPr="007B4098">
              <w:rPr>
                <w:rFonts w:ascii="Arial" w:hAnsi="Arial" w:cs="Arial"/>
                <w:sz w:val="24"/>
                <w:szCs w:val="24"/>
              </w:rPr>
              <w:t>, ale planowana jest jej aktualizacja, polegająca na wprowadzeniu projektu wskazanego w Porozumieniu Terytorialnym, ale nieujętego na liście podstawowej we właściwej ze względu na obszar strategii IIT dla OPPT,</w:t>
            </w:r>
            <w:r w:rsidRPr="007B4098">
              <w:rPr>
                <w:rFonts w:ascii="Arial" w:hAnsi="Arial" w:cs="Arial"/>
                <w:kern w:val="2"/>
                <w:sz w:val="24"/>
                <w:szCs w:val="24"/>
              </w:rPr>
              <w:t xml:space="preserve"> 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7B4098">
              <w:rPr>
                <w:rFonts w:ascii="Arial" w:hAnsi="Arial" w:cs="Arial"/>
                <w:kern w:val="2"/>
                <w:sz w:val="24"/>
                <w:szCs w:val="24"/>
                <w:vertAlign w:val="superscript"/>
              </w:rPr>
              <w:footnoteReference w:id="11"/>
            </w:r>
            <w:r w:rsidRPr="007B4098">
              <w:rPr>
                <w:rFonts w:ascii="Arial" w:hAnsi="Arial" w:cs="Arial"/>
                <w:kern w:val="2"/>
                <w:sz w:val="24"/>
                <w:szCs w:val="24"/>
              </w:rPr>
              <w:t>.</w:t>
            </w:r>
          </w:p>
          <w:p w14:paraId="37132CB2" w14:textId="77777777" w:rsidR="00C6029E" w:rsidRPr="007B4098" w:rsidRDefault="00E96753" w:rsidP="007B4098">
            <w:pPr>
              <w:spacing w:before="100" w:beforeAutospacing="1" w:after="100" w:afterAutospacing="1"/>
              <w:rPr>
                <w:rFonts w:ascii="Arial" w:hAnsi="Arial" w:cs="Arial"/>
                <w:sz w:val="24"/>
                <w:szCs w:val="24"/>
              </w:rPr>
            </w:pPr>
            <w:r w:rsidRPr="007B4098">
              <w:rPr>
                <w:rFonts w:ascii="Arial" w:hAnsi="Arial" w:cs="Arial"/>
                <w:kern w:val="2"/>
                <w:sz w:val="24"/>
                <w:szCs w:val="24"/>
              </w:rPr>
              <w:t>Kryterium jest weryfikowane w oparciu o wniosek o dofinansowanie projektu</w:t>
            </w:r>
            <w:r w:rsidR="008B1332" w:rsidRPr="007B4098">
              <w:rPr>
                <w:rFonts w:ascii="Arial" w:hAnsi="Arial" w:cs="Arial"/>
                <w:kern w:val="2"/>
                <w:sz w:val="24"/>
                <w:szCs w:val="24"/>
              </w:rPr>
              <w:t xml:space="preserve">, </w:t>
            </w:r>
            <w:r w:rsidRPr="007B4098">
              <w:rPr>
                <w:rFonts w:ascii="Arial" w:hAnsi="Arial" w:cs="Arial"/>
                <w:kern w:val="2"/>
                <w:sz w:val="24"/>
                <w:szCs w:val="24"/>
              </w:rPr>
              <w:t>strategię IIT dla OPPT lub oświadczenie organu lub podmiotu odpowiedzialnego za przygotowanie, właściwej ze względu na obszar, strategii IIT dla OPPT</w:t>
            </w:r>
            <w:r w:rsidR="008B1332" w:rsidRPr="007B4098">
              <w:rPr>
                <w:rFonts w:ascii="Arial" w:hAnsi="Arial" w:cs="Arial"/>
                <w:kern w:val="2"/>
                <w:sz w:val="24"/>
                <w:szCs w:val="24"/>
              </w:rPr>
              <w:t xml:space="preserve"> oraz porozumienie terytorialne</w:t>
            </w:r>
            <w:r w:rsidRPr="007B4098">
              <w:rPr>
                <w:rFonts w:ascii="Arial" w:hAnsi="Arial" w:cs="Arial"/>
                <w:kern w:val="2"/>
                <w:sz w:val="24"/>
                <w:szCs w:val="24"/>
              </w:rPr>
              <w:t>.</w:t>
            </w:r>
          </w:p>
        </w:tc>
        <w:tc>
          <w:tcPr>
            <w:tcW w:w="3686" w:type="dxa"/>
          </w:tcPr>
          <w:p w14:paraId="75A67337"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TAK/NIE</w:t>
            </w:r>
          </w:p>
          <w:p w14:paraId="0D9EFAEC"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270CDF9E"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33EB667F"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68C7F585"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C6029E" w:rsidRPr="007B4098" w14:paraId="2DF0C841" w14:textId="77777777" w:rsidTr="00FC1ED8">
        <w:tc>
          <w:tcPr>
            <w:tcW w:w="1110" w:type="dxa"/>
            <w:vAlign w:val="center"/>
          </w:tcPr>
          <w:p w14:paraId="04DC2613"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C.2</w:t>
            </w:r>
          </w:p>
        </w:tc>
        <w:tc>
          <w:tcPr>
            <w:tcW w:w="2856" w:type="dxa"/>
            <w:vAlign w:val="center"/>
          </w:tcPr>
          <w:p w14:paraId="0CAD6A7E"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Udział środków UE przeznaczonych na wsparcie administracyjne</w:t>
            </w:r>
          </w:p>
        </w:tc>
        <w:tc>
          <w:tcPr>
            <w:tcW w:w="6348" w:type="dxa"/>
          </w:tcPr>
          <w:p w14:paraId="73DB111A" w14:textId="48B53B7E"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Ocenie podlega czy łączna kwota wnioskowanego przez </w:t>
            </w:r>
            <w:r w:rsidR="000D1ECC" w:rsidRPr="007B4098">
              <w:rPr>
                <w:rFonts w:ascii="Arial" w:hAnsi="Arial" w:cs="Arial"/>
                <w:sz w:val="24"/>
                <w:szCs w:val="24"/>
              </w:rPr>
              <w:t>w</w:t>
            </w:r>
            <w:r w:rsidRPr="007B4098">
              <w:rPr>
                <w:rFonts w:ascii="Arial" w:hAnsi="Arial" w:cs="Arial"/>
                <w:sz w:val="24"/>
                <w:szCs w:val="24"/>
              </w:rPr>
              <w:t xml:space="preserve">nioskodawcę w </w:t>
            </w:r>
            <w:r w:rsidR="00EC609B" w:rsidRPr="007B4098">
              <w:rPr>
                <w:rFonts w:ascii="Arial" w:hAnsi="Arial" w:cs="Arial"/>
                <w:sz w:val="24"/>
                <w:szCs w:val="24"/>
              </w:rPr>
              <w:t xml:space="preserve">naborze </w:t>
            </w:r>
            <w:r w:rsidRPr="007B4098">
              <w:rPr>
                <w:rFonts w:ascii="Arial" w:hAnsi="Arial" w:cs="Arial"/>
                <w:sz w:val="24"/>
                <w:szCs w:val="24"/>
              </w:rPr>
              <w:t xml:space="preserve">dofinansowania przewidzianego na koordynację zadań związanych z realizacją FEdKP nie przekracza kwoty określonej w </w:t>
            </w:r>
            <w:r w:rsidRPr="007B4098">
              <w:rPr>
                <w:rFonts w:ascii="Arial" w:hAnsi="Arial" w:cs="Arial"/>
                <w:b/>
                <w:bCs/>
                <w:sz w:val="24"/>
                <w:szCs w:val="24"/>
              </w:rPr>
              <w:t>Załączniku</w:t>
            </w:r>
            <w:r w:rsidRPr="007B4098">
              <w:rPr>
                <w:rFonts w:ascii="Arial" w:hAnsi="Arial" w:cs="Arial"/>
                <w:sz w:val="24"/>
                <w:szCs w:val="24"/>
              </w:rPr>
              <w:t xml:space="preserve"> do </w:t>
            </w:r>
            <w:r w:rsidR="000D1ECC" w:rsidRPr="007B4098">
              <w:rPr>
                <w:rFonts w:ascii="Arial" w:hAnsi="Arial" w:cs="Arial"/>
                <w:sz w:val="24"/>
                <w:szCs w:val="24"/>
              </w:rPr>
              <w:t>Regulaminu wyboru projektów</w:t>
            </w:r>
            <w:r w:rsidRPr="007B4098">
              <w:rPr>
                <w:rFonts w:ascii="Arial" w:hAnsi="Arial" w:cs="Arial"/>
                <w:sz w:val="24"/>
                <w:szCs w:val="24"/>
              </w:rPr>
              <w:t>.</w:t>
            </w:r>
          </w:p>
          <w:p w14:paraId="53362317"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vAlign w:val="center"/>
          </w:tcPr>
          <w:p w14:paraId="5EECFF39"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TAK/NIE</w:t>
            </w:r>
          </w:p>
          <w:p w14:paraId="45080DB1"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61020CED"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26B6C0D5" w14:textId="1525302D"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4C1071F6"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C6029E" w:rsidRPr="007B4098" w14:paraId="238B28AF" w14:textId="77777777" w:rsidTr="00FC1ED8">
        <w:tc>
          <w:tcPr>
            <w:tcW w:w="1110" w:type="dxa"/>
            <w:vAlign w:val="center"/>
          </w:tcPr>
          <w:p w14:paraId="093F2FF2"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C.3</w:t>
            </w:r>
          </w:p>
        </w:tc>
        <w:tc>
          <w:tcPr>
            <w:tcW w:w="2856" w:type="dxa"/>
            <w:vAlign w:val="center"/>
          </w:tcPr>
          <w:p w14:paraId="581F1195" w14:textId="77777777" w:rsidR="00C6029E" w:rsidRPr="007B4098" w:rsidRDefault="00C6029E" w:rsidP="007B4098">
            <w:pPr>
              <w:spacing w:before="100" w:beforeAutospacing="1" w:after="100" w:afterAutospacing="1"/>
              <w:rPr>
                <w:rFonts w:ascii="Arial" w:hAnsi="Arial" w:cs="Arial"/>
                <w:i/>
                <w:iCs/>
                <w:color w:val="FF0000"/>
                <w:sz w:val="24"/>
                <w:szCs w:val="24"/>
              </w:rPr>
            </w:pPr>
            <w:r w:rsidRPr="007B4098">
              <w:rPr>
                <w:rFonts w:ascii="Arial" w:hAnsi="Arial" w:cs="Arial"/>
                <w:sz w:val="24"/>
                <w:szCs w:val="24"/>
              </w:rPr>
              <w:t>Wartość projektu nie przekracza 200 tys. euro, a sposób rozliczania</w:t>
            </w:r>
            <w:r w:rsidRPr="007B4098">
              <w:rPr>
                <w:rFonts w:ascii="Arial" w:hAnsi="Arial" w:cs="Arial"/>
                <w:sz w:val="24"/>
                <w:szCs w:val="24"/>
              </w:rPr>
              <w:br/>
              <w:t>kosztów</w:t>
            </w:r>
            <w:r w:rsidRPr="007B4098">
              <w:rPr>
                <w:rFonts w:ascii="Arial" w:hAnsi="Arial" w:cs="Arial"/>
                <w:sz w:val="24"/>
                <w:szCs w:val="24"/>
              </w:rPr>
              <w:br/>
              <w:t>uwzględnia metodę uproszczoną</w:t>
            </w:r>
          </w:p>
        </w:tc>
        <w:tc>
          <w:tcPr>
            <w:tcW w:w="6348" w:type="dxa"/>
            <w:vAlign w:val="center"/>
          </w:tcPr>
          <w:p w14:paraId="3AF26396" w14:textId="77777777" w:rsidR="009578A5"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W</w:t>
            </w:r>
            <w:r w:rsidR="00A62C05" w:rsidRPr="007B4098">
              <w:rPr>
                <w:rFonts w:ascii="Arial" w:hAnsi="Arial" w:cs="Arial"/>
                <w:sz w:val="24"/>
                <w:szCs w:val="24"/>
              </w:rPr>
              <w:t xml:space="preserve"> </w:t>
            </w:r>
            <w:r w:rsidRPr="007B4098">
              <w:rPr>
                <w:rFonts w:ascii="Arial" w:hAnsi="Arial" w:cs="Arial"/>
                <w:sz w:val="24"/>
                <w:szCs w:val="24"/>
              </w:rPr>
              <w:t xml:space="preserve">kryterium </w:t>
            </w:r>
            <w:r w:rsidR="00A62C05" w:rsidRPr="007B4098">
              <w:rPr>
                <w:rFonts w:ascii="Arial" w:hAnsi="Arial" w:cs="Arial"/>
                <w:sz w:val="24"/>
                <w:szCs w:val="24"/>
              </w:rPr>
              <w:t>sprawdzamy, czy</w:t>
            </w:r>
            <w:r w:rsidRPr="007B4098">
              <w:rPr>
                <w:rFonts w:ascii="Arial" w:hAnsi="Arial" w:cs="Arial"/>
                <w:sz w:val="24"/>
                <w:szCs w:val="24"/>
              </w:rPr>
              <w:t>:</w:t>
            </w:r>
          </w:p>
          <w:p w14:paraId="7FE33EE4" w14:textId="77777777" w:rsidR="009578A5" w:rsidRPr="007B4098" w:rsidRDefault="00C6029E" w:rsidP="007B4098">
            <w:pPr>
              <w:numPr>
                <w:ilvl w:val="0"/>
                <w:numId w:val="32"/>
              </w:numPr>
              <w:spacing w:before="100" w:beforeAutospacing="1" w:after="100" w:afterAutospacing="1"/>
              <w:rPr>
                <w:rFonts w:ascii="Arial" w:hAnsi="Arial" w:cs="Arial"/>
                <w:sz w:val="24"/>
                <w:szCs w:val="24"/>
              </w:rPr>
            </w:pPr>
            <w:r w:rsidRPr="007B4098">
              <w:rPr>
                <w:rFonts w:ascii="Arial" w:hAnsi="Arial" w:cs="Arial"/>
                <w:sz w:val="24"/>
                <w:szCs w:val="24"/>
              </w:rPr>
              <w:t xml:space="preserve">wartość projektu nie przekracza 200 tys. </w:t>
            </w:r>
            <w:r w:rsidR="009578A5" w:rsidRPr="007B4098">
              <w:rPr>
                <w:rFonts w:ascii="Arial" w:hAnsi="Arial" w:cs="Arial"/>
                <w:sz w:val="24"/>
                <w:szCs w:val="24"/>
              </w:rPr>
              <w:t>E</w:t>
            </w:r>
            <w:r w:rsidRPr="007B4098">
              <w:rPr>
                <w:rFonts w:ascii="Arial" w:hAnsi="Arial" w:cs="Arial"/>
                <w:sz w:val="24"/>
                <w:szCs w:val="24"/>
              </w:rPr>
              <w:t>uro</w:t>
            </w:r>
            <w:r w:rsidR="009578A5" w:rsidRPr="007B4098">
              <w:rPr>
                <w:rFonts w:ascii="Arial" w:hAnsi="Arial" w:cs="Arial"/>
                <w:sz w:val="24"/>
                <w:szCs w:val="24"/>
              </w:rPr>
              <w:t>;</w:t>
            </w:r>
          </w:p>
          <w:p w14:paraId="4BF0A305" w14:textId="77777777" w:rsidR="00AA252F" w:rsidRPr="007B4098" w:rsidRDefault="00C6029E" w:rsidP="007B4098">
            <w:pPr>
              <w:numPr>
                <w:ilvl w:val="0"/>
                <w:numId w:val="32"/>
              </w:numPr>
              <w:spacing w:before="100" w:beforeAutospacing="1" w:after="100" w:afterAutospacing="1"/>
              <w:rPr>
                <w:rFonts w:ascii="Arial" w:hAnsi="Arial" w:cs="Arial"/>
                <w:sz w:val="24"/>
                <w:szCs w:val="24"/>
              </w:rPr>
            </w:pPr>
            <w:r w:rsidRPr="007B4098">
              <w:rPr>
                <w:rFonts w:ascii="Arial" w:hAnsi="Arial" w:cs="Arial"/>
                <w:sz w:val="24"/>
                <w:szCs w:val="24"/>
              </w:rPr>
              <w:t>w projekcie zastosowano sposób rozliczania kosztów bezpośrednich, w odniesieniu do jego łącznej wartości, zgodny z Wytycznymi dotyczącymi kwalifikowalności wydatków na lata 2021-2027, tj. metodę uproszczoną.</w:t>
            </w:r>
          </w:p>
          <w:p w14:paraId="69AAC9C3"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przypadku projektów, których wartość nie przekracza wyrażonej w zł równowartości 200 000 euro*, obligatoryjne jest rozliczanie kosztów bezpośrednich w oparciu o kwoty ryczałtowe, ustalane przez wnioskodawcę na podstawie szczegółowego budżetu projektu. Tym samym nieuwzględnienie kwot </w:t>
            </w:r>
            <w:r w:rsidR="00AE0D39" w:rsidRPr="007B4098">
              <w:rPr>
                <w:rFonts w:ascii="Arial" w:hAnsi="Arial" w:cs="Arial"/>
                <w:sz w:val="24"/>
                <w:szCs w:val="24"/>
              </w:rPr>
              <w:t>ryczałtowych w przypadku wyżej wskazanych projektów, skutkować będzie niespełnieniem niniejszego kryterium.</w:t>
            </w:r>
          </w:p>
          <w:p w14:paraId="580B1A9A"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p w14:paraId="3D085AD7" w14:textId="5842F5A5"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*Do przeliczenia niniejszej kwoty na zł należy stosować miesięczny obrachunkowy kurs wymiany stosowany przez KE</w:t>
            </w:r>
            <w:r w:rsidR="00AE0D39" w:rsidRPr="007B4098">
              <w:rPr>
                <w:rFonts w:ascii="Arial" w:hAnsi="Arial" w:cs="Arial"/>
                <w:sz w:val="24"/>
                <w:szCs w:val="24"/>
              </w:rPr>
              <w:t xml:space="preserve"> </w:t>
            </w:r>
            <w:r w:rsidRPr="007B4098">
              <w:rPr>
                <w:rFonts w:ascii="Arial" w:hAnsi="Arial" w:cs="Arial"/>
                <w:sz w:val="24"/>
                <w:szCs w:val="24"/>
              </w:rPr>
              <w:t xml:space="preserve">aktualny na dzień ogłoszenia </w:t>
            </w:r>
            <w:r w:rsidR="000000C5" w:rsidRPr="007B4098">
              <w:rPr>
                <w:rFonts w:ascii="Arial" w:hAnsi="Arial" w:cs="Arial"/>
                <w:sz w:val="24"/>
                <w:szCs w:val="24"/>
              </w:rPr>
              <w:t>naboru</w:t>
            </w:r>
            <w:r w:rsidR="00AE0D39" w:rsidRPr="007B4098">
              <w:rPr>
                <w:rFonts w:ascii="Arial" w:hAnsi="Arial" w:cs="Arial"/>
                <w:sz w:val="24"/>
                <w:szCs w:val="24"/>
              </w:rPr>
              <w:t>.</w:t>
            </w:r>
          </w:p>
        </w:tc>
        <w:tc>
          <w:tcPr>
            <w:tcW w:w="3686" w:type="dxa"/>
          </w:tcPr>
          <w:p w14:paraId="0491BC3B"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TAK/NIE</w:t>
            </w:r>
          </w:p>
          <w:p w14:paraId="65EED9E8"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172A7525"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52DCDA71"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7DB4FE42"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r w:rsidR="00C6029E" w:rsidRPr="007B4098" w14:paraId="5542C4DD" w14:textId="77777777" w:rsidTr="00FC1ED8">
        <w:tc>
          <w:tcPr>
            <w:tcW w:w="1110" w:type="dxa"/>
            <w:vAlign w:val="center"/>
          </w:tcPr>
          <w:p w14:paraId="2CA47B0C"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eastAsia="Times New Roman" w:hAnsi="Arial" w:cs="Arial"/>
                <w:sz w:val="24"/>
                <w:szCs w:val="24"/>
              </w:rPr>
              <w:t>C.</w:t>
            </w:r>
            <w:r w:rsidR="0048424F" w:rsidRPr="007B4098">
              <w:rPr>
                <w:rFonts w:ascii="Arial" w:eastAsia="Times New Roman" w:hAnsi="Arial" w:cs="Arial"/>
                <w:sz w:val="24"/>
                <w:szCs w:val="24"/>
              </w:rPr>
              <w:t>4</w:t>
            </w:r>
          </w:p>
        </w:tc>
        <w:tc>
          <w:tcPr>
            <w:tcW w:w="2856" w:type="dxa"/>
            <w:vAlign w:val="center"/>
          </w:tcPr>
          <w:p w14:paraId="3D113B0D" w14:textId="1BD6ACD6" w:rsidR="00C6029E" w:rsidRPr="007B4098" w:rsidRDefault="00C6029E" w:rsidP="007B4098">
            <w:pPr>
              <w:spacing w:before="100" w:beforeAutospacing="1" w:after="100" w:afterAutospacing="1"/>
              <w:rPr>
                <w:rFonts w:ascii="Arial" w:hAnsi="Arial" w:cs="Arial"/>
                <w:sz w:val="24"/>
                <w:szCs w:val="24"/>
              </w:rPr>
            </w:pPr>
            <w:r w:rsidRPr="007B4098">
              <w:rPr>
                <w:rFonts w:ascii="Arial" w:eastAsia="Times New Roman" w:hAnsi="Arial" w:cs="Arial"/>
                <w:sz w:val="24"/>
                <w:szCs w:val="24"/>
              </w:rPr>
              <w:t xml:space="preserve">Projekt kończy się nie później niż </w:t>
            </w:r>
            <w:r w:rsidR="000D1ECC" w:rsidRPr="007B4098">
              <w:rPr>
                <w:rFonts w:ascii="Arial" w:eastAsia="Times New Roman" w:hAnsi="Arial" w:cs="Arial"/>
                <w:sz w:val="24"/>
                <w:szCs w:val="24"/>
              </w:rPr>
              <w:t>30.06.2029</w:t>
            </w:r>
            <w:r w:rsidRPr="007B4098">
              <w:rPr>
                <w:rFonts w:ascii="Arial" w:eastAsia="Times New Roman" w:hAnsi="Arial" w:cs="Arial"/>
                <w:sz w:val="24"/>
                <w:szCs w:val="24"/>
              </w:rPr>
              <w:t xml:space="preserve"> r., a maksymalny okres realizacji projektu wynosi 36 miesięcy</w:t>
            </w:r>
          </w:p>
        </w:tc>
        <w:tc>
          <w:tcPr>
            <w:tcW w:w="6348" w:type="dxa"/>
            <w:vAlign w:val="center"/>
          </w:tcPr>
          <w:p w14:paraId="59132455" w14:textId="15B144D1"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W ramach kryterium ocenie podlegać będzie okres realizacji projektu oraz prawidłowe jego wskazanie we wniosku o dofinansowanie projektu, tj. określenie daty końcowej nie później niż na </w:t>
            </w:r>
            <w:r w:rsidR="000D1ECC" w:rsidRPr="007B4098">
              <w:rPr>
                <w:rFonts w:ascii="Arial" w:hAnsi="Arial" w:cs="Arial"/>
                <w:sz w:val="24"/>
                <w:szCs w:val="24"/>
              </w:rPr>
              <w:t>30.06.2029</w:t>
            </w:r>
            <w:r w:rsidRPr="007B4098">
              <w:rPr>
                <w:rFonts w:ascii="Arial" w:hAnsi="Arial" w:cs="Arial"/>
                <w:sz w:val="24"/>
                <w:szCs w:val="24"/>
              </w:rPr>
              <w:t xml:space="preserve"> r. oraz realizacji projektu przez okres maksymalnie 36 miesięcy.</w:t>
            </w:r>
          </w:p>
          <w:p w14:paraId="4E65BD13" w14:textId="77777777" w:rsidR="00164D27" w:rsidRPr="007B4098" w:rsidRDefault="00164D27" w:rsidP="007B4098">
            <w:pPr>
              <w:spacing w:before="100" w:beforeAutospacing="1" w:after="100" w:afterAutospacing="1"/>
              <w:rPr>
                <w:rFonts w:ascii="Arial" w:hAnsi="Arial" w:cs="Arial"/>
                <w:sz w:val="24"/>
                <w:szCs w:val="24"/>
              </w:rPr>
            </w:pPr>
            <w:r w:rsidRPr="007B4098">
              <w:rPr>
                <w:rFonts w:ascii="Arial" w:hAnsi="Arial" w:cs="Arial"/>
                <w:kern w:val="2"/>
                <w:sz w:val="24"/>
                <w:szCs w:val="24"/>
              </w:rPr>
              <w:t>Okres realizacji projektu powinien zapewnić precyzyjne i kompleksowe zaplanowanie przedsięwzięć, co zwiększy efektywność działań i pozwoli na osiągnięcie założonych celów i wskaźników oraz sprawne rozliczenie finansowe projektu. Zasadnym jest weryfikowanie efektywności podejmowanych działań oraz wprowadzenie w kolejnym okresie ewentualnych modyfikacji przyczyniających się do lepszej realizacji zadań na rzecz osób z niepełnosprawnościami.</w:t>
            </w:r>
          </w:p>
          <w:p w14:paraId="301366D5"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jest weryfikowane w oparciu o wniosek o dofinansowanie projektu.</w:t>
            </w:r>
          </w:p>
        </w:tc>
        <w:tc>
          <w:tcPr>
            <w:tcW w:w="3686" w:type="dxa"/>
          </w:tcPr>
          <w:p w14:paraId="735CC68D"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 xml:space="preserve">TAK/NIE </w:t>
            </w:r>
          </w:p>
          <w:p w14:paraId="493A12DF"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(NIE oznacza odrzucenie wniosku)</w:t>
            </w:r>
          </w:p>
          <w:p w14:paraId="53F2D465"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obligatoryjne – spełnienie kryterium jest niezbędne do przyznania dofinansowania.</w:t>
            </w:r>
          </w:p>
          <w:p w14:paraId="25CB094D" w14:textId="77777777" w:rsidR="00C6029E"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Kryterium uznaje się za spełnione, jeżeli odpowiedź będzie pozytywna.</w:t>
            </w:r>
          </w:p>
          <w:p w14:paraId="793083F2" w14:textId="77777777" w:rsidR="00164D27" w:rsidRPr="007B4098" w:rsidRDefault="00C6029E" w:rsidP="007B4098">
            <w:pPr>
              <w:spacing w:before="100" w:beforeAutospacing="1" w:after="100" w:afterAutospacing="1"/>
              <w:rPr>
                <w:rFonts w:ascii="Arial" w:hAnsi="Arial" w:cs="Arial"/>
                <w:sz w:val="24"/>
                <w:szCs w:val="24"/>
              </w:rPr>
            </w:pPr>
            <w:r w:rsidRPr="007B4098">
              <w:rPr>
                <w:rFonts w:ascii="Arial" w:hAnsi="Arial" w:cs="Arial"/>
                <w:sz w:val="24"/>
                <w:szCs w:val="24"/>
              </w:rPr>
              <w:t>W trakcie oceny kryterium wnioskodawca może zostać poproszony o uzupełnienie lub poprawienie wniosku.</w:t>
            </w:r>
          </w:p>
        </w:tc>
      </w:tr>
    </w:tbl>
    <w:p w14:paraId="7D872620" w14:textId="77777777" w:rsidR="00AF62A4" w:rsidRPr="007B4098" w:rsidRDefault="00AF62A4" w:rsidP="007B4098">
      <w:pPr>
        <w:spacing w:before="100" w:beforeAutospacing="1" w:after="100" w:afterAutospacing="1"/>
        <w:rPr>
          <w:rFonts w:ascii="Arial" w:hAnsi="Arial" w:cs="Arial"/>
          <w:color w:val="FF0000"/>
          <w:sz w:val="24"/>
          <w:szCs w:val="24"/>
          <w:lang w:eastAsia="pl-PL"/>
        </w:rPr>
      </w:pPr>
    </w:p>
    <w:sectPr w:rsidR="00AF62A4" w:rsidRPr="007B4098" w:rsidSect="00241C2A">
      <w:footerReference w:type="default" r:id="rId12"/>
      <w:headerReference w:type="first" r:id="rId13"/>
      <w:footerReference w:type="first" r:id="rId14"/>
      <w:type w:val="continuous"/>
      <w:pgSz w:w="16838" w:h="11906" w:orient="landscape"/>
      <w:pgMar w:top="1418" w:right="1247" w:bottom="1418" w:left="1418" w:header="142" w:footer="403"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Katarzyna Balcewicz-Momot" w:date="2026-01-12T11:44:00Z" w:initials="KBM">
    <w:p w14:paraId="62C2898B" w14:textId="77777777" w:rsidR="003D658D" w:rsidRDefault="003D658D" w:rsidP="003D658D">
      <w:pPr>
        <w:pStyle w:val="Tekstkomentarza"/>
      </w:pPr>
      <w:r>
        <w:rPr>
          <w:rStyle w:val="Odwoaniedokomentarza"/>
        </w:rPr>
        <w:annotationRef/>
      </w:r>
      <w:r>
        <w:t>Stanowisko Grupy roboczej ds. Polityki Terytorialnej.</w:t>
      </w:r>
    </w:p>
  </w:comment>
  <w:comment w:id="7" w:author="Katarzyna Balcewicz-Momot" w:date="2026-01-12T11:44:00Z" w:initials="KBM">
    <w:p w14:paraId="208E8EF7" w14:textId="77777777" w:rsidR="006F3DA3" w:rsidRDefault="006F3DA3" w:rsidP="006F3DA3">
      <w:pPr>
        <w:pStyle w:val="Tekstkomentarza"/>
      </w:pPr>
      <w:r>
        <w:rPr>
          <w:rStyle w:val="Odwoaniedokomentarza"/>
        </w:rPr>
        <w:annotationRef/>
      </w:r>
      <w:r>
        <w:t>Stanowisko Grupy roboczej ds. Polityki Terytorialnej.</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2C2898B" w15:done="0"/>
  <w15:commentEx w15:paraId="208E8E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1AEDB75" w16cex:dateUtc="2026-01-12T10:44:00Z"/>
  <w16cex:commentExtensible w16cex:durableId="603D41DD" w16cex:dateUtc="2026-01-12T10: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C2898B" w16cid:durableId="51AEDB75"/>
  <w16cid:commentId w16cid:paraId="208E8EF7" w16cid:durableId="603D41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E00B6" w14:textId="77777777" w:rsidR="00D651EA" w:rsidRDefault="00D651EA" w:rsidP="00D15E00">
      <w:pPr>
        <w:spacing w:after="0" w:line="240" w:lineRule="auto"/>
      </w:pPr>
      <w:r>
        <w:separator/>
      </w:r>
    </w:p>
  </w:endnote>
  <w:endnote w:type="continuationSeparator" w:id="0">
    <w:p w14:paraId="7456132C" w14:textId="77777777" w:rsidR="00D651EA" w:rsidRDefault="00D651E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017B3" w14:textId="77777777" w:rsidR="002D61A4" w:rsidRDefault="002D61A4" w:rsidP="002D7B92">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48B6D" w14:textId="496D2DBB" w:rsidR="00DD4CE8" w:rsidRDefault="007B4098" w:rsidP="0024694C">
    <w:pPr>
      <w:pStyle w:val="Stopka"/>
      <w:jc w:val="center"/>
    </w:pPr>
    <w:r>
      <w:rPr>
        <w:noProof/>
      </w:rPr>
      <w:drawing>
        <wp:inline distT="0" distB="0" distL="0" distR="0" wp14:anchorId="31A6B64C" wp14:editId="79C659BA">
          <wp:extent cx="6962140" cy="859790"/>
          <wp:effectExtent l="0" t="0" r="0" b="0"/>
          <wp:docPr id="1" name="Obraz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140" cy="8597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75837" w14:textId="77777777" w:rsidR="00D651EA" w:rsidRDefault="00D651EA" w:rsidP="00D15E00">
      <w:pPr>
        <w:spacing w:after="0" w:line="240" w:lineRule="auto"/>
      </w:pPr>
      <w:r>
        <w:separator/>
      </w:r>
    </w:p>
  </w:footnote>
  <w:footnote w:type="continuationSeparator" w:id="0">
    <w:p w14:paraId="4C05A1F3" w14:textId="77777777" w:rsidR="00D651EA" w:rsidRDefault="00D651EA" w:rsidP="00D15E00">
      <w:pPr>
        <w:spacing w:after="0" w:line="240" w:lineRule="auto"/>
      </w:pPr>
      <w:r>
        <w:continuationSeparator/>
      </w:r>
    </w:p>
  </w:footnote>
  <w:footnote w:id="1">
    <w:p w14:paraId="65CA219F" w14:textId="77777777" w:rsidR="00200469" w:rsidRPr="00816C08" w:rsidRDefault="00200469"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W każdym kryterium przez “wnioskodawcę” rozumiemy tez partnera/partnerów, chyba że kryterium stanowi inaczej.</w:t>
      </w:r>
    </w:p>
  </w:footnote>
  <w:footnote w:id="2">
    <w:p w14:paraId="1678B58B" w14:textId="77777777" w:rsidR="00816EA6" w:rsidRPr="00816C08" w:rsidRDefault="00816EA6"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w:t>
      </w:r>
      <w:r w:rsidRPr="00816C08">
        <w:rPr>
          <w:rFonts w:ascii="Arial" w:hAnsi="Arial" w:cs="Arial"/>
          <w:bCs/>
          <w:sz w:val="24"/>
          <w:szCs w:val="24"/>
        </w:rPr>
        <w:t xml:space="preserve">Wykluczenia podmiotowe </w:t>
      </w:r>
      <w:r w:rsidR="00F877B0" w:rsidRPr="00816C08">
        <w:rPr>
          <w:rFonts w:ascii="Arial" w:hAnsi="Arial" w:cs="Arial"/>
          <w:bCs/>
          <w:sz w:val="24"/>
          <w:szCs w:val="24"/>
        </w:rPr>
        <w:t xml:space="preserve">określone w regulaminie wyboru projektów </w:t>
      </w:r>
      <w:r w:rsidRPr="00816C08">
        <w:rPr>
          <w:rFonts w:ascii="Arial" w:hAnsi="Arial" w:cs="Arial"/>
          <w:bCs/>
          <w:sz w:val="24"/>
          <w:szCs w:val="24"/>
        </w:rPr>
        <w:t>weryfikowane będą przed podpisaniem umowy.</w:t>
      </w:r>
    </w:p>
  </w:footnote>
  <w:footnote w:id="3">
    <w:p w14:paraId="2FD954BD" w14:textId="77777777" w:rsidR="007444E4" w:rsidRPr="00816C08" w:rsidRDefault="007444E4"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w:t>
      </w:r>
      <w:bookmarkStart w:id="1" w:name="_Hlk132271044"/>
      <w:r w:rsidRPr="00816C08">
        <w:rPr>
          <w:rFonts w:ascii="Arial" w:hAnsi="Arial" w:cs="Arial"/>
          <w:sz w:val="24"/>
          <w:szCs w:val="24"/>
        </w:rPr>
        <w:t>Rozporządzenie Parlamentu Europejskiego i Rady (UE) 2021/1058 z dnia 24 czerwca 2021 r. w sprawie Europejskiego Funduszu Rozwoju Regionalnego i Funduszu Spójności (Dz. U. UE. L. z</w:t>
      </w:r>
      <w:r w:rsidRPr="00816C08">
        <w:rPr>
          <w:rFonts w:ascii="Arial" w:hAnsi="Arial" w:cs="Arial"/>
          <w:sz w:val="24"/>
          <w:szCs w:val="24"/>
          <w:lang w:val="pl-PL"/>
        </w:rPr>
        <w:t> </w:t>
      </w:r>
      <w:r w:rsidRPr="00816C08">
        <w:rPr>
          <w:rFonts w:ascii="Arial" w:hAnsi="Arial" w:cs="Arial"/>
          <w:sz w:val="24"/>
          <w:szCs w:val="24"/>
        </w:rPr>
        <w:t>2021</w:t>
      </w:r>
      <w:r w:rsidRPr="00816C08">
        <w:rPr>
          <w:rFonts w:ascii="Arial" w:hAnsi="Arial" w:cs="Arial"/>
          <w:sz w:val="24"/>
          <w:szCs w:val="24"/>
          <w:lang w:val="pl-PL"/>
        </w:rPr>
        <w:t> </w:t>
      </w:r>
      <w:r w:rsidRPr="00816C08">
        <w:rPr>
          <w:rFonts w:ascii="Arial" w:hAnsi="Arial" w:cs="Arial"/>
          <w:sz w:val="24"/>
          <w:szCs w:val="24"/>
        </w:rPr>
        <w:t>r.</w:t>
      </w:r>
      <w:r w:rsidRPr="00816C08">
        <w:rPr>
          <w:rFonts w:ascii="Arial" w:hAnsi="Arial" w:cs="Arial"/>
          <w:sz w:val="24"/>
          <w:szCs w:val="24"/>
          <w:lang w:val="pl-PL"/>
        </w:rPr>
        <w:t xml:space="preserve"> </w:t>
      </w:r>
      <w:r w:rsidRPr="00816C08">
        <w:rPr>
          <w:rFonts w:ascii="Arial" w:hAnsi="Arial" w:cs="Arial"/>
          <w:sz w:val="24"/>
          <w:szCs w:val="24"/>
        </w:rPr>
        <w:t xml:space="preserve"> Nr 231, str. 60 z późn. zm.).</w:t>
      </w:r>
      <w:bookmarkEnd w:id="1"/>
    </w:p>
  </w:footnote>
  <w:footnote w:id="4">
    <w:p w14:paraId="3F9495D3" w14:textId="77777777" w:rsidR="007444E4" w:rsidRPr="00816C08" w:rsidRDefault="007444E4"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Rozporządzenie Komisji (UE) Nr 651/2014 z dnia 17 czerwca 2014 r. uznającego niektóre rodzaje pomocy za zgodne z rynkiem wewnętrznym w zastosowaniu art. 107 i 108 Traktatu) (Dz. Urz. UE L 187 z 26.06.2014 z późn. zm.).</w:t>
      </w:r>
    </w:p>
  </w:footnote>
  <w:footnote w:id="5">
    <w:p w14:paraId="42449E36" w14:textId="77777777" w:rsidR="00DE4FF5" w:rsidRPr="00816C08" w:rsidRDefault="00DE4FF5"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Rozporządzenie Komisji (UE) 2023/2831 z dnia 13 grudnia 2023 r. w sprawie stosowania art. 107 i 108 Traktatu o funkcjonowaniu Unii Europejskiej do pomocy de minimis (Dz. U. UE. L. z 2023 r. poz. 2831).</w:t>
      </w:r>
    </w:p>
  </w:footnote>
  <w:footnote w:id="6">
    <w:p w14:paraId="5D76604C" w14:textId="77777777" w:rsidR="00DE4FF5" w:rsidRPr="00816C08" w:rsidRDefault="00DE4FF5"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późn. zm.).</w:t>
      </w:r>
    </w:p>
  </w:footnote>
  <w:footnote w:id="7">
    <w:p w14:paraId="215925EB" w14:textId="77777777" w:rsidR="00B84390" w:rsidRPr="00816C08" w:rsidRDefault="00B84390"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8">
    <w:p w14:paraId="741067D5" w14:textId="77777777" w:rsidR="000616CB" w:rsidRPr="00816C08" w:rsidRDefault="000616CB" w:rsidP="00816C08">
      <w:pPr>
        <w:pStyle w:val="Tekstprzypisudolnego"/>
        <w:spacing w:before="100" w:beforeAutospacing="1" w:after="100" w:afterAutospacing="1" w:line="276" w:lineRule="auto"/>
        <w:rPr>
          <w:rFonts w:ascii="Arial" w:hAnsi="Arial" w:cs="Arial"/>
          <w:sz w:val="24"/>
          <w:szCs w:val="24"/>
          <w:lang w:val="pl-PL"/>
        </w:rPr>
      </w:pPr>
      <w:r w:rsidRPr="00816C08">
        <w:rPr>
          <w:rStyle w:val="Odwoanieprzypisudolnego"/>
          <w:rFonts w:ascii="Arial" w:hAnsi="Arial" w:cs="Arial"/>
          <w:sz w:val="24"/>
          <w:szCs w:val="24"/>
        </w:rPr>
        <w:footnoteRef/>
      </w:r>
      <w:r w:rsidRPr="00816C08">
        <w:rPr>
          <w:rFonts w:ascii="Arial" w:hAnsi="Arial" w:cs="Arial"/>
          <w:sz w:val="24"/>
          <w:szCs w:val="24"/>
        </w:rPr>
        <w:t xml:space="preserve"> </w:t>
      </w:r>
      <w:r w:rsidRPr="00816C08">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9">
    <w:p w14:paraId="346C50D0" w14:textId="1CF8F03E" w:rsidR="008018CF" w:rsidRPr="00816C08" w:rsidRDefault="008018CF"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w:t>
      </w:r>
      <w:bookmarkStart w:id="8" w:name="_Hlk130966638"/>
      <w:r w:rsidR="00A62C05" w:rsidRPr="00816C08">
        <w:rPr>
          <w:rFonts w:ascii="Arial" w:hAnsi="Arial" w:cs="Arial"/>
          <w:sz w:val="24"/>
          <w:szCs w:val="24"/>
        </w:rPr>
        <w:t>Wartość dofinansowania UE powinna zostać przeliczona zgodnie z kursem euro wskazanym w Regulaminie wyboru projektów.</w:t>
      </w:r>
      <w:bookmarkEnd w:id="8"/>
    </w:p>
  </w:footnote>
  <w:footnote w:id="10">
    <w:p w14:paraId="3A650DE9" w14:textId="77777777" w:rsidR="008018CF" w:rsidRPr="00816C08" w:rsidRDefault="008018CF" w:rsidP="00816C08">
      <w:pPr>
        <w:pStyle w:val="Tekstprzypisudolnego"/>
        <w:spacing w:before="100" w:beforeAutospacing="1" w:after="100" w:afterAutospacing="1" w:line="276" w:lineRule="auto"/>
        <w:rPr>
          <w:rFonts w:ascii="Arial" w:hAnsi="Arial" w:cs="Arial"/>
          <w:sz w:val="24"/>
          <w:szCs w:val="24"/>
        </w:rPr>
      </w:pPr>
      <w:r w:rsidRPr="00816C08">
        <w:rPr>
          <w:rStyle w:val="Odwoanieprzypisudolnego"/>
          <w:rFonts w:ascii="Arial" w:hAnsi="Arial" w:cs="Arial"/>
          <w:sz w:val="24"/>
          <w:szCs w:val="24"/>
        </w:rPr>
        <w:footnoteRef/>
      </w:r>
      <w:r w:rsidRPr="00816C08">
        <w:rPr>
          <w:rFonts w:ascii="Arial" w:hAnsi="Arial" w:cs="Arial"/>
          <w:sz w:val="24"/>
          <w:szCs w:val="24"/>
        </w:rPr>
        <w:t xml:space="preserve"> IZ dopuszcza możliwość zaakceptowania innych niż przyjęte w fiszkach projektowych wartości wskaźników w przypadku wyjaśnienia przez wnioskodawcę obiektywnych przyczyn powstałych rozbieżności. Jeżeli wartości wskaźników podane we wniosku o dofinansowanie </w:t>
      </w:r>
      <w:r w:rsidRPr="00816C08">
        <w:rPr>
          <w:rFonts w:ascii="Arial" w:hAnsi="Arial" w:cs="Arial"/>
          <w:sz w:val="24"/>
          <w:szCs w:val="24"/>
          <w:lang w:val="pl-PL"/>
        </w:rPr>
        <w:t>są mniejsze</w:t>
      </w:r>
      <w:r w:rsidRPr="00816C08">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1">
    <w:p w14:paraId="51D36F06" w14:textId="77777777" w:rsidR="00E96753" w:rsidRPr="00816C08" w:rsidRDefault="00E96753" w:rsidP="00816C08">
      <w:pPr>
        <w:spacing w:before="100" w:beforeAutospacing="1" w:after="100" w:afterAutospacing="1"/>
        <w:rPr>
          <w:rFonts w:ascii="Arial" w:hAnsi="Arial" w:cs="Arial"/>
          <w:sz w:val="24"/>
          <w:szCs w:val="24"/>
          <w:lang w:val="x-none" w:eastAsia="x-none"/>
        </w:rPr>
      </w:pPr>
      <w:r w:rsidRPr="00816C08">
        <w:rPr>
          <w:rStyle w:val="Odwoanieprzypisudolnego"/>
          <w:rFonts w:ascii="Arial" w:hAnsi="Arial" w:cs="Arial"/>
          <w:sz w:val="24"/>
          <w:szCs w:val="24"/>
        </w:rPr>
        <w:footnoteRef/>
      </w:r>
      <w:r w:rsidRPr="00816C08">
        <w:rPr>
          <w:rFonts w:ascii="Arial" w:hAnsi="Arial" w:cs="Arial"/>
          <w:sz w:val="24"/>
          <w:szCs w:val="24"/>
        </w:rPr>
        <w:t xml:space="preserve"> </w:t>
      </w:r>
      <w:r w:rsidRPr="00816C08">
        <w:rPr>
          <w:rFonts w:ascii="Arial" w:hAnsi="Arial" w:cs="Arial"/>
          <w:sz w:val="24"/>
          <w:szCs w:val="24"/>
          <w:lang w:val="x-none" w:eastAsia="x-none"/>
        </w:rPr>
        <w:t xml:space="preserve">Przed podpisaniem umowy o dofinansowanie projektu Instytucja Zarządzająca zweryfikuje </w:t>
      </w:r>
      <w:r w:rsidR="004839DB" w:rsidRPr="00816C08">
        <w:rPr>
          <w:rFonts w:ascii="Arial" w:hAnsi="Arial" w:cs="Arial"/>
          <w:sz w:val="24"/>
          <w:szCs w:val="24"/>
        </w:rPr>
        <w:t xml:space="preserve">strategia </w:t>
      </w:r>
      <w:r w:rsidR="00607746" w:rsidRPr="00816C08">
        <w:rPr>
          <w:rFonts w:ascii="Arial" w:hAnsi="Arial" w:cs="Arial"/>
          <w:sz w:val="24"/>
          <w:szCs w:val="24"/>
        </w:rPr>
        <w:t xml:space="preserve">IIT dla OPPT </w:t>
      </w:r>
      <w:r w:rsidR="004839DB" w:rsidRPr="00816C08">
        <w:rPr>
          <w:rFonts w:ascii="Arial" w:hAnsi="Arial" w:cs="Arial"/>
          <w:sz w:val="24"/>
          <w:szCs w:val="24"/>
        </w:rPr>
        <w:t xml:space="preserve">została pozytywnie zaopiniowana </w:t>
      </w:r>
      <w:r w:rsidRPr="00816C08">
        <w:rPr>
          <w:rFonts w:ascii="Arial" w:hAnsi="Arial" w:cs="Arial"/>
          <w:sz w:val="24"/>
          <w:szCs w:val="24"/>
          <w:lang w:val="x-none" w:eastAsia="x-none"/>
        </w:rPr>
        <w:t>prz</w:t>
      </w:r>
      <w:r w:rsidRPr="00816C08">
        <w:rPr>
          <w:rFonts w:ascii="Arial" w:hAnsi="Arial" w:cs="Arial"/>
          <w:sz w:val="24"/>
          <w:szCs w:val="24"/>
          <w:lang w:eastAsia="x-none"/>
        </w:rPr>
        <w:t>ez</w:t>
      </w:r>
      <w:r w:rsidRPr="00816C08">
        <w:rPr>
          <w:rFonts w:ascii="Arial" w:hAnsi="Arial" w:cs="Arial"/>
          <w:sz w:val="24"/>
          <w:szCs w:val="24"/>
          <w:lang w:val="x-none" w:eastAsia="x-none"/>
        </w:rPr>
        <w:t xml:space="preserve"> Instytucję Zarządzającą.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8B84A" w14:textId="77777777" w:rsidR="0095033B" w:rsidRPr="006D1908" w:rsidRDefault="00200469" w:rsidP="00241C2A">
    <w:pPr>
      <w:autoSpaceDE w:val="0"/>
      <w:autoSpaceDN w:val="0"/>
      <w:adjustRightInd w:val="0"/>
      <w:spacing w:before="240" w:line="360" w:lineRule="auto"/>
      <w:rPr>
        <w:rFonts w:ascii="Arial" w:hAnsi="Arial" w:cs="Arial"/>
        <w:sz w:val="24"/>
        <w:szCs w:val="24"/>
      </w:rPr>
    </w:pPr>
    <w:r w:rsidRPr="006D1908">
      <w:rPr>
        <w:rFonts w:ascii="Arial" w:hAnsi="Arial" w:cs="Arial"/>
        <w:sz w:val="24"/>
        <w:szCs w:val="24"/>
      </w:rPr>
      <w:t>FUNDUSZE EUROPEJSKIE DLA KUJAW I POMORZA 2021-2027</w:t>
    </w:r>
  </w:p>
  <w:p w14:paraId="3631490D" w14:textId="36B80CAE" w:rsidR="00AB5760" w:rsidRPr="00AB5760" w:rsidRDefault="000D1ECC" w:rsidP="00AB5760">
    <w:pPr>
      <w:tabs>
        <w:tab w:val="left" w:pos="9923"/>
      </w:tabs>
      <w:spacing w:after="0" w:line="240" w:lineRule="auto"/>
      <w:ind w:left="9072"/>
      <w:rPr>
        <w:rFonts w:ascii="Arial" w:hAnsi="Arial" w:cs="Arial"/>
        <w:bCs/>
        <w:sz w:val="24"/>
        <w:szCs w:val="24"/>
        <w:lang w:val="x-none"/>
      </w:rPr>
    </w:pPr>
    <w:r w:rsidRPr="001877D4">
      <w:rPr>
        <w:rFonts w:ascii="Arial" w:hAnsi="Arial" w:cs="Arial"/>
        <w:bCs/>
        <w:sz w:val="24"/>
        <w:szCs w:val="24"/>
        <w:lang w:val="x-none"/>
      </w:rPr>
      <w:t xml:space="preserve">Załącznik </w:t>
    </w:r>
    <w:r w:rsidR="00AB5760" w:rsidRPr="00AB5760">
      <w:rPr>
        <w:rFonts w:ascii="Arial" w:hAnsi="Arial" w:cs="Arial"/>
        <w:bCs/>
        <w:sz w:val="24"/>
        <w:szCs w:val="24"/>
        <w:lang w:val="x-none"/>
      </w:rPr>
      <w:t xml:space="preserve">nr 1 do Stanowiska nr </w:t>
    </w:r>
    <w:r w:rsidR="00AB5760">
      <w:rPr>
        <w:rFonts w:ascii="Arial" w:hAnsi="Arial" w:cs="Arial"/>
        <w:bCs/>
        <w:sz w:val="24"/>
        <w:szCs w:val="24"/>
        <w:lang w:val="x-none"/>
      </w:rPr>
      <w:t>3</w:t>
    </w:r>
    <w:r w:rsidR="00AB5760" w:rsidRPr="00AB5760">
      <w:rPr>
        <w:rFonts w:ascii="Arial" w:hAnsi="Arial" w:cs="Arial"/>
        <w:bCs/>
        <w:sz w:val="24"/>
        <w:szCs w:val="24"/>
        <w:lang w:val="x-none"/>
      </w:rPr>
      <w:t xml:space="preserve">/2026 </w:t>
    </w:r>
  </w:p>
  <w:p w14:paraId="1873A8DC" w14:textId="2D187284" w:rsidR="003B0164" w:rsidRPr="004A00D6" w:rsidRDefault="00AB5760" w:rsidP="00AB5760">
    <w:pPr>
      <w:tabs>
        <w:tab w:val="left" w:pos="9923"/>
      </w:tabs>
      <w:spacing w:after="0" w:line="240" w:lineRule="auto"/>
      <w:ind w:left="9072"/>
      <w:rPr>
        <w:rFonts w:ascii="Arial" w:hAnsi="Arial"/>
        <w:sz w:val="24"/>
        <w:szCs w:val="24"/>
        <w:lang w:val="x-none"/>
      </w:rPr>
    </w:pPr>
    <w:r w:rsidRPr="00AB5760">
      <w:rPr>
        <w:rFonts w:ascii="Arial" w:hAnsi="Arial" w:cs="Arial"/>
        <w:bCs/>
        <w:sz w:val="24"/>
        <w:szCs w:val="24"/>
        <w:lang w:val="x-none"/>
      </w:rPr>
      <w:t>Grupy roboczej ds. PT przy KM FEdKP 2021-2027 z dnia 9 stycznia 2026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708F8"/>
    <w:multiLevelType w:val="hybridMultilevel"/>
    <w:tmpl w:val="66E00FC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06E67"/>
    <w:multiLevelType w:val="hybridMultilevel"/>
    <w:tmpl w:val="D8109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C04D9"/>
    <w:multiLevelType w:val="hybridMultilevel"/>
    <w:tmpl w:val="BF328B3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663D8"/>
    <w:multiLevelType w:val="hybridMultilevel"/>
    <w:tmpl w:val="1A0CA110"/>
    <w:lvl w:ilvl="0" w:tplc="5CE4102A">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3476AA"/>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9B61CF"/>
    <w:multiLevelType w:val="hybridMultilevel"/>
    <w:tmpl w:val="0F5E000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461C20"/>
    <w:multiLevelType w:val="hybridMultilevel"/>
    <w:tmpl w:val="A32EA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B76856"/>
    <w:multiLevelType w:val="hybridMultilevel"/>
    <w:tmpl w:val="D298927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353319"/>
    <w:multiLevelType w:val="hybridMultilevel"/>
    <w:tmpl w:val="72B4BCEA"/>
    <w:lvl w:ilvl="0" w:tplc="03CAA8C0">
      <w:start w:val="1"/>
      <w:numFmt w:val="decimal"/>
      <w:lvlText w:val="%1."/>
      <w:lvlJc w:val="left"/>
      <w:pPr>
        <w:ind w:left="36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79526D6"/>
    <w:multiLevelType w:val="hybridMultilevel"/>
    <w:tmpl w:val="19BA56C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2FB43ECD"/>
    <w:multiLevelType w:val="hybridMultilevel"/>
    <w:tmpl w:val="2B4A1F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2D628A"/>
    <w:multiLevelType w:val="hybridMultilevel"/>
    <w:tmpl w:val="74EC183A"/>
    <w:lvl w:ilvl="0" w:tplc="6FD0F3D6">
      <w:start w:val="1"/>
      <w:numFmt w:val="bullet"/>
      <w:lvlText w:val=""/>
      <w:lvlJc w:val="left"/>
      <w:pPr>
        <w:ind w:left="1110" w:hanging="360"/>
      </w:pPr>
      <w:rPr>
        <w:rFonts w:ascii="Symbol" w:hAnsi="Symbol"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3" w15:restartNumberingAfterBreak="0">
    <w:nsid w:val="316413E2"/>
    <w:multiLevelType w:val="hybridMultilevel"/>
    <w:tmpl w:val="0164C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8111EDA"/>
    <w:multiLevelType w:val="hybridMultilevel"/>
    <w:tmpl w:val="95DED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A14795"/>
    <w:multiLevelType w:val="hybridMultilevel"/>
    <w:tmpl w:val="0CD8197A"/>
    <w:lvl w:ilvl="0" w:tplc="0415000F">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D62BBC"/>
    <w:multiLevelType w:val="hybridMultilevel"/>
    <w:tmpl w:val="CEAC4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5A2039"/>
    <w:multiLevelType w:val="hybridMultilevel"/>
    <w:tmpl w:val="B3F407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F30BCA"/>
    <w:multiLevelType w:val="hybridMultilevel"/>
    <w:tmpl w:val="D5A47C64"/>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70771D"/>
    <w:multiLevelType w:val="hybridMultilevel"/>
    <w:tmpl w:val="2AB4AF3A"/>
    <w:lvl w:ilvl="0" w:tplc="BA0CE9AE">
      <w:start w:val="1"/>
      <w:numFmt w:val="bullet"/>
      <w:lvlText w:val=""/>
      <w:lvlJc w:val="left"/>
      <w:rPr>
        <w:rFonts w:ascii="Wingdings" w:hAnsi="Wingdings"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342FF6"/>
    <w:multiLevelType w:val="hybridMultilevel"/>
    <w:tmpl w:val="7A2A0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A112EA"/>
    <w:multiLevelType w:val="hybridMultilevel"/>
    <w:tmpl w:val="8B5CEB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D96FBD"/>
    <w:multiLevelType w:val="hybridMultilevel"/>
    <w:tmpl w:val="F9EA484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D357417"/>
    <w:multiLevelType w:val="hybridMultilevel"/>
    <w:tmpl w:val="23EC9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28319E3"/>
    <w:multiLevelType w:val="hybridMultilevel"/>
    <w:tmpl w:val="AE1E31E8"/>
    <w:lvl w:ilvl="0" w:tplc="0415000F">
      <w:start w:val="1"/>
      <w:numFmt w:val="decimal"/>
      <w:lvlText w:val="%1."/>
      <w:lvlJc w:val="left"/>
      <w:pPr>
        <w:ind w:left="502"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46B17A1"/>
    <w:multiLevelType w:val="hybridMultilevel"/>
    <w:tmpl w:val="76B22E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686CA3"/>
    <w:multiLevelType w:val="hybridMultilevel"/>
    <w:tmpl w:val="BAA292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A92E98"/>
    <w:multiLevelType w:val="hybridMultilevel"/>
    <w:tmpl w:val="8EF86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2B847D3"/>
    <w:multiLevelType w:val="hybridMultilevel"/>
    <w:tmpl w:val="5874B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3EC6530"/>
    <w:multiLevelType w:val="hybridMultilevel"/>
    <w:tmpl w:val="AB7C4CBC"/>
    <w:lvl w:ilvl="0" w:tplc="120A49CC">
      <w:start w:val="1"/>
      <w:numFmt w:val="lowerLetter"/>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5173618"/>
    <w:multiLevelType w:val="hybridMultilevel"/>
    <w:tmpl w:val="F4C8365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C233D6"/>
    <w:multiLevelType w:val="hybridMultilevel"/>
    <w:tmpl w:val="D21AE5C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C960B6"/>
    <w:multiLevelType w:val="hybridMultilevel"/>
    <w:tmpl w:val="FF561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4E3FD9"/>
    <w:multiLevelType w:val="hybridMultilevel"/>
    <w:tmpl w:val="33163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5701892">
    <w:abstractNumId w:val="25"/>
  </w:num>
  <w:num w:numId="2" w16cid:durableId="442387309">
    <w:abstractNumId w:val="7"/>
  </w:num>
  <w:num w:numId="3" w16cid:durableId="1526140595">
    <w:abstractNumId w:val="21"/>
  </w:num>
  <w:num w:numId="4" w16cid:durableId="158544790">
    <w:abstractNumId w:val="3"/>
  </w:num>
  <w:num w:numId="5" w16cid:durableId="1074357438">
    <w:abstractNumId w:val="16"/>
  </w:num>
  <w:num w:numId="6" w16cid:durableId="509688200">
    <w:abstractNumId w:val="20"/>
  </w:num>
  <w:num w:numId="7" w16cid:durableId="1360934639">
    <w:abstractNumId w:val="31"/>
  </w:num>
  <w:num w:numId="8" w16cid:durableId="897320246">
    <w:abstractNumId w:val="18"/>
  </w:num>
  <w:num w:numId="9" w16cid:durableId="268243257">
    <w:abstractNumId w:val="26"/>
  </w:num>
  <w:num w:numId="10" w16cid:durableId="2071878778">
    <w:abstractNumId w:val="2"/>
  </w:num>
  <w:num w:numId="11" w16cid:durableId="1891334864">
    <w:abstractNumId w:val="22"/>
  </w:num>
  <w:num w:numId="12" w16cid:durableId="1365910301">
    <w:abstractNumId w:val="6"/>
  </w:num>
  <w:num w:numId="13" w16cid:durableId="1274825141">
    <w:abstractNumId w:val="14"/>
  </w:num>
  <w:num w:numId="14" w16cid:durableId="1709648780">
    <w:abstractNumId w:val="1"/>
  </w:num>
  <w:num w:numId="15" w16cid:durableId="1148328534">
    <w:abstractNumId w:val="30"/>
  </w:num>
  <w:num w:numId="16" w16cid:durableId="399793388">
    <w:abstractNumId w:val="35"/>
  </w:num>
  <w:num w:numId="17" w16cid:durableId="293828850">
    <w:abstractNumId w:val="36"/>
  </w:num>
  <w:num w:numId="18" w16cid:durableId="1072965333">
    <w:abstractNumId w:val="13"/>
  </w:num>
  <w:num w:numId="19" w16cid:durableId="1853567284">
    <w:abstractNumId w:val="11"/>
  </w:num>
  <w:num w:numId="20" w16cid:durableId="1401251273">
    <w:abstractNumId w:val="17"/>
  </w:num>
  <w:num w:numId="21" w16cid:durableId="394401724">
    <w:abstractNumId w:val="29"/>
  </w:num>
  <w:num w:numId="22" w16cid:durableId="1450469207">
    <w:abstractNumId w:val="37"/>
  </w:num>
  <w:num w:numId="23" w16cid:durableId="1228761235">
    <w:abstractNumId w:val="32"/>
  </w:num>
  <w:num w:numId="24" w16cid:durableId="494302601">
    <w:abstractNumId w:val="4"/>
  </w:num>
  <w:num w:numId="25" w16cid:durableId="1249996235">
    <w:abstractNumId w:val="10"/>
  </w:num>
  <w:num w:numId="26" w16cid:durableId="1548378016">
    <w:abstractNumId w:val="8"/>
  </w:num>
  <w:num w:numId="27" w16cid:durableId="900334775">
    <w:abstractNumId w:val="15"/>
  </w:num>
  <w:num w:numId="28" w16cid:durableId="303971012">
    <w:abstractNumId w:val="27"/>
  </w:num>
  <w:num w:numId="29" w16cid:durableId="1014041610">
    <w:abstractNumId w:val="9"/>
  </w:num>
  <w:num w:numId="30" w16cid:durableId="122311395">
    <w:abstractNumId w:val="34"/>
  </w:num>
  <w:num w:numId="31" w16cid:durableId="455560495">
    <w:abstractNumId w:val="28"/>
  </w:num>
  <w:num w:numId="32" w16cid:durableId="1501652527">
    <w:abstractNumId w:val="33"/>
  </w:num>
  <w:num w:numId="33" w16cid:durableId="1833984151">
    <w:abstractNumId w:val="24"/>
  </w:num>
  <w:num w:numId="34" w16cid:durableId="1131248376">
    <w:abstractNumId w:val="19"/>
  </w:num>
  <w:num w:numId="35" w16cid:durableId="1134326717">
    <w:abstractNumId w:val="5"/>
  </w:num>
  <w:num w:numId="36" w16cid:durableId="1928733597">
    <w:abstractNumId w:val="23"/>
  </w:num>
  <w:num w:numId="37" w16cid:durableId="2037584048">
    <w:abstractNumId w:val="0"/>
  </w:num>
  <w:num w:numId="38" w16cid:durableId="1672219066">
    <w:abstractNumId w:val="1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zyna Balcewicz-Momot">
    <w15:presenceInfo w15:providerId="AD" w15:userId="S-1-5-21-2619306676-2800222060-3362172700-38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00C5"/>
    <w:rsid w:val="00002ED9"/>
    <w:rsid w:val="000039EF"/>
    <w:rsid w:val="00003A8A"/>
    <w:rsid w:val="000055BA"/>
    <w:rsid w:val="000060A9"/>
    <w:rsid w:val="000065B3"/>
    <w:rsid w:val="00006914"/>
    <w:rsid w:val="000109D6"/>
    <w:rsid w:val="00014DF0"/>
    <w:rsid w:val="00016679"/>
    <w:rsid w:val="0002063F"/>
    <w:rsid w:val="00022525"/>
    <w:rsid w:val="00023781"/>
    <w:rsid w:val="0002428B"/>
    <w:rsid w:val="00025A17"/>
    <w:rsid w:val="00030D91"/>
    <w:rsid w:val="00031AB9"/>
    <w:rsid w:val="00032389"/>
    <w:rsid w:val="00032AF9"/>
    <w:rsid w:val="0003381B"/>
    <w:rsid w:val="00033A49"/>
    <w:rsid w:val="00034282"/>
    <w:rsid w:val="00034341"/>
    <w:rsid w:val="000346A2"/>
    <w:rsid w:val="00034D65"/>
    <w:rsid w:val="00036281"/>
    <w:rsid w:val="0003678F"/>
    <w:rsid w:val="00036CB8"/>
    <w:rsid w:val="00036E89"/>
    <w:rsid w:val="00040723"/>
    <w:rsid w:val="00041263"/>
    <w:rsid w:val="00041F67"/>
    <w:rsid w:val="000424AE"/>
    <w:rsid w:val="0004298C"/>
    <w:rsid w:val="00042C53"/>
    <w:rsid w:val="00042CAB"/>
    <w:rsid w:val="0004324B"/>
    <w:rsid w:val="000433FE"/>
    <w:rsid w:val="000464CC"/>
    <w:rsid w:val="00046E00"/>
    <w:rsid w:val="00046EB9"/>
    <w:rsid w:val="000479E3"/>
    <w:rsid w:val="00050183"/>
    <w:rsid w:val="00050D1E"/>
    <w:rsid w:val="0005274F"/>
    <w:rsid w:val="00052B0B"/>
    <w:rsid w:val="00052C04"/>
    <w:rsid w:val="00053558"/>
    <w:rsid w:val="00053EB7"/>
    <w:rsid w:val="0005661B"/>
    <w:rsid w:val="00056F33"/>
    <w:rsid w:val="00057203"/>
    <w:rsid w:val="00061620"/>
    <w:rsid w:val="000616CB"/>
    <w:rsid w:val="00061813"/>
    <w:rsid w:val="00061A47"/>
    <w:rsid w:val="000628BA"/>
    <w:rsid w:val="00063415"/>
    <w:rsid w:val="00063E79"/>
    <w:rsid w:val="00063E7D"/>
    <w:rsid w:val="00064624"/>
    <w:rsid w:val="00070E97"/>
    <w:rsid w:val="00071696"/>
    <w:rsid w:val="000723C9"/>
    <w:rsid w:val="0007401F"/>
    <w:rsid w:val="000747B0"/>
    <w:rsid w:val="00075A6A"/>
    <w:rsid w:val="00076E69"/>
    <w:rsid w:val="0007701A"/>
    <w:rsid w:val="00080562"/>
    <w:rsid w:val="000805CD"/>
    <w:rsid w:val="00081F7E"/>
    <w:rsid w:val="0008212E"/>
    <w:rsid w:val="00082337"/>
    <w:rsid w:val="00082A9B"/>
    <w:rsid w:val="00083BA1"/>
    <w:rsid w:val="00085328"/>
    <w:rsid w:val="000856D3"/>
    <w:rsid w:val="00087144"/>
    <w:rsid w:val="00090485"/>
    <w:rsid w:val="00092099"/>
    <w:rsid w:val="000926D1"/>
    <w:rsid w:val="00092E90"/>
    <w:rsid w:val="00094415"/>
    <w:rsid w:val="00094D65"/>
    <w:rsid w:val="00094F61"/>
    <w:rsid w:val="0009576A"/>
    <w:rsid w:val="00095BAC"/>
    <w:rsid w:val="00096994"/>
    <w:rsid w:val="000A0C10"/>
    <w:rsid w:val="000A0CD3"/>
    <w:rsid w:val="000A11EC"/>
    <w:rsid w:val="000A23C7"/>
    <w:rsid w:val="000A29D0"/>
    <w:rsid w:val="000A406B"/>
    <w:rsid w:val="000B0BA9"/>
    <w:rsid w:val="000B12E4"/>
    <w:rsid w:val="000B1D05"/>
    <w:rsid w:val="000B31D5"/>
    <w:rsid w:val="000B3BE5"/>
    <w:rsid w:val="000B6B8E"/>
    <w:rsid w:val="000B786A"/>
    <w:rsid w:val="000B79E6"/>
    <w:rsid w:val="000C356A"/>
    <w:rsid w:val="000C3776"/>
    <w:rsid w:val="000C3D91"/>
    <w:rsid w:val="000C4789"/>
    <w:rsid w:val="000C57A6"/>
    <w:rsid w:val="000C5C11"/>
    <w:rsid w:val="000C699A"/>
    <w:rsid w:val="000C6CE7"/>
    <w:rsid w:val="000C767F"/>
    <w:rsid w:val="000D0297"/>
    <w:rsid w:val="000D033A"/>
    <w:rsid w:val="000D10D1"/>
    <w:rsid w:val="000D1ECC"/>
    <w:rsid w:val="000D2A56"/>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67C"/>
    <w:rsid w:val="000E14E8"/>
    <w:rsid w:val="000E2130"/>
    <w:rsid w:val="000E24DF"/>
    <w:rsid w:val="000E29B4"/>
    <w:rsid w:val="000E308B"/>
    <w:rsid w:val="000E3E20"/>
    <w:rsid w:val="000E6EA0"/>
    <w:rsid w:val="000E7C54"/>
    <w:rsid w:val="000F14ED"/>
    <w:rsid w:val="000F1D24"/>
    <w:rsid w:val="000F2702"/>
    <w:rsid w:val="000F2C45"/>
    <w:rsid w:val="000F5B20"/>
    <w:rsid w:val="000F7BB0"/>
    <w:rsid w:val="0010120E"/>
    <w:rsid w:val="001041B4"/>
    <w:rsid w:val="00106B5D"/>
    <w:rsid w:val="001070AB"/>
    <w:rsid w:val="00111B37"/>
    <w:rsid w:val="00112544"/>
    <w:rsid w:val="00112638"/>
    <w:rsid w:val="00113278"/>
    <w:rsid w:val="001133F9"/>
    <w:rsid w:val="001153EF"/>
    <w:rsid w:val="00115881"/>
    <w:rsid w:val="00115A44"/>
    <w:rsid w:val="00115DFA"/>
    <w:rsid w:val="0011683B"/>
    <w:rsid w:val="00116908"/>
    <w:rsid w:val="001207FD"/>
    <w:rsid w:val="00121CE1"/>
    <w:rsid w:val="00122FAA"/>
    <w:rsid w:val="00124AA3"/>
    <w:rsid w:val="00124BF7"/>
    <w:rsid w:val="001257CF"/>
    <w:rsid w:val="0012588A"/>
    <w:rsid w:val="00130AD5"/>
    <w:rsid w:val="001313A1"/>
    <w:rsid w:val="001313FC"/>
    <w:rsid w:val="00133346"/>
    <w:rsid w:val="001349DB"/>
    <w:rsid w:val="00134A02"/>
    <w:rsid w:val="001354F3"/>
    <w:rsid w:val="00135D08"/>
    <w:rsid w:val="00135DC8"/>
    <w:rsid w:val="00136096"/>
    <w:rsid w:val="0013710E"/>
    <w:rsid w:val="00140249"/>
    <w:rsid w:val="001403DE"/>
    <w:rsid w:val="00141E9C"/>
    <w:rsid w:val="0014395E"/>
    <w:rsid w:val="0014592B"/>
    <w:rsid w:val="00145EB7"/>
    <w:rsid w:val="00146606"/>
    <w:rsid w:val="00147828"/>
    <w:rsid w:val="00152458"/>
    <w:rsid w:val="00153C0A"/>
    <w:rsid w:val="00155285"/>
    <w:rsid w:val="00155A42"/>
    <w:rsid w:val="001573FB"/>
    <w:rsid w:val="00160766"/>
    <w:rsid w:val="0016162D"/>
    <w:rsid w:val="00161724"/>
    <w:rsid w:val="0016180A"/>
    <w:rsid w:val="00162792"/>
    <w:rsid w:val="0016356D"/>
    <w:rsid w:val="00164D27"/>
    <w:rsid w:val="00165D28"/>
    <w:rsid w:val="00166515"/>
    <w:rsid w:val="001666A5"/>
    <w:rsid w:val="001673C1"/>
    <w:rsid w:val="00167EE8"/>
    <w:rsid w:val="001706E8"/>
    <w:rsid w:val="0017558F"/>
    <w:rsid w:val="00176C74"/>
    <w:rsid w:val="0017778E"/>
    <w:rsid w:val="0017795A"/>
    <w:rsid w:val="0018103D"/>
    <w:rsid w:val="00183F6C"/>
    <w:rsid w:val="00184467"/>
    <w:rsid w:val="00184C79"/>
    <w:rsid w:val="00185DA0"/>
    <w:rsid w:val="00186CBC"/>
    <w:rsid w:val="00187F30"/>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BB3"/>
    <w:rsid w:val="001B7756"/>
    <w:rsid w:val="001B7EFF"/>
    <w:rsid w:val="001C0732"/>
    <w:rsid w:val="001C10AA"/>
    <w:rsid w:val="001C17D7"/>
    <w:rsid w:val="001C2214"/>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2370"/>
    <w:rsid w:val="001E23BF"/>
    <w:rsid w:val="001E3D50"/>
    <w:rsid w:val="001E4A7B"/>
    <w:rsid w:val="001E6AAB"/>
    <w:rsid w:val="001E6F91"/>
    <w:rsid w:val="001E73FB"/>
    <w:rsid w:val="001E7523"/>
    <w:rsid w:val="001F0952"/>
    <w:rsid w:val="001F14E1"/>
    <w:rsid w:val="001F1BAD"/>
    <w:rsid w:val="001F210A"/>
    <w:rsid w:val="001F2F40"/>
    <w:rsid w:val="001F318B"/>
    <w:rsid w:val="001F31DD"/>
    <w:rsid w:val="001F31E9"/>
    <w:rsid w:val="001F35FB"/>
    <w:rsid w:val="001F381B"/>
    <w:rsid w:val="001F4479"/>
    <w:rsid w:val="001F452B"/>
    <w:rsid w:val="001F47B3"/>
    <w:rsid w:val="001F763D"/>
    <w:rsid w:val="001F7D90"/>
    <w:rsid w:val="00200469"/>
    <w:rsid w:val="00200E12"/>
    <w:rsid w:val="00200ED8"/>
    <w:rsid w:val="002017C5"/>
    <w:rsid w:val="00204DC2"/>
    <w:rsid w:val="00206686"/>
    <w:rsid w:val="00211DF1"/>
    <w:rsid w:val="00212CB3"/>
    <w:rsid w:val="00215738"/>
    <w:rsid w:val="002166CE"/>
    <w:rsid w:val="00216D0F"/>
    <w:rsid w:val="002216C9"/>
    <w:rsid w:val="00222C1C"/>
    <w:rsid w:val="00225188"/>
    <w:rsid w:val="00225D21"/>
    <w:rsid w:val="00226015"/>
    <w:rsid w:val="00226BFB"/>
    <w:rsid w:val="00226E0A"/>
    <w:rsid w:val="00226F0A"/>
    <w:rsid w:val="002311A2"/>
    <w:rsid w:val="00231A39"/>
    <w:rsid w:val="002320B5"/>
    <w:rsid w:val="00232EAF"/>
    <w:rsid w:val="00233678"/>
    <w:rsid w:val="00234046"/>
    <w:rsid w:val="0023491A"/>
    <w:rsid w:val="002352F4"/>
    <w:rsid w:val="00236BA3"/>
    <w:rsid w:val="00236CEF"/>
    <w:rsid w:val="00237117"/>
    <w:rsid w:val="00237955"/>
    <w:rsid w:val="00241C2A"/>
    <w:rsid w:val="0024296A"/>
    <w:rsid w:val="00243C37"/>
    <w:rsid w:val="00244465"/>
    <w:rsid w:val="0024694C"/>
    <w:rsid w:val="0024746D"/>
    <w:rsid w:val="00247510"/>
    <w:rsid w:val="00250E8E"/>
    <w:rsid w:val="002522DD"/>
    <w:rsid w:val="002524FD"/>
    <w:rsid w:val="002526D4"/>
    <w:rsid w:val="00252A8B"/>
    <w:rsid w:val="00252B05"/>
    <w:rsid w:val="002533D6"/>
    <w:rsid w:val="00253892"/>
    <w:rsid w:val="00253A63"/>
    <w:rsid w:val="00255C87"/>
    <w:rsid w:val="002566AC"/>
    <w:rsid w:val="002567CE"/>
    <w:rsid w:val="00257027"/>
    <w:rsid w:val="00257037"/>
    <w:rsid w:val="0025728F"/>
    <w:rsid w:val="002572DF"/>
    <w:rsid w:val="002575FF"/>
    <w:rsid w:val="002576B9"/>
    <w:rsid w:val="002604B8"/>
    <w:rsid w:val="002606BF"/>
    <w:rsid w:val="00260CFE"/>
    <w:rsid w:val="0026200B"/>
    <w:rsid w:val="0026248A"/>
    <w:rsid w:val="0026369F"/>
    <w:rsid w:val="002646C9"/>
    <w:rsid w:val="00265574"/>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BE9"/>
    <w:rsid w:val="0028733D"/>
    <w:rsid w:val="00287F62"/>
    <w:rsid w:val="0029078F"/>
    <w:rsid w:val="00292F5B"/>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488D"/>
    <w:rsid w:val="002A4A04"/>
    <w:rsid w:val="002A51B0"/>
    <w:rsid w:val="002A68A7"/>
    <w:rsid w:val="002A68DC"/>
    <w:rsid w:val="002A6FD7"/>
    <w:rsid w:val="002B0DF5"/>
    <w:rsid w:val="002B1EEE"/>
    <w:rsid w:val="002B2C68"/>
    <w:rsid w:val="002B4A7D"/>
    <w:rsid w:val="002B5482"/>
    <w:rsid w:val="002B722C"/>
    <w:rsid w:val="002B7370"/>
    <w:rsid w:val="002B768F"/>
    <w:rsid w:val="002B7D66"/>
    <w:rsid w:val="002C06AF"/>
    <w:rsid w:val="002C1078"/>
    <w:rsid w:val="002C19DB"/>
    <w:rsid w:val="002C2048"/>
    <w:rsid w:val="002C2309"/>
    <w:rsid w:val="002C2CE8"/>
    <w:rsid w:val="002C3BB2"/>
    <w:rsid w:val="002C50E4"/>
    <w:rsid w:val="002C5741"/>
    <w:rsid w:val="002C5DB6"/>
    <w:rsid w:val="002C66D6"/>
    <w:rsid w:val="002C7442"/>
    <w:rsid w:val="002D0017"/>
    <w:rsid w:val="002D3F32"/>
    <w:rsid w:val="002D5840"/>
    <w:rsid w:val="002D5D2D"/>
    <w:rsid w:val="002D61A4"/>
    <w:rsid w:val="002D7929"/>
    <w:rsid w:val="002D7B92"/>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914"/>
    <w:rsid w:val="00301208"/>
    <w:rsid w:val="003022A0"/>
    <w:rsid w:val="003025D8"/>
    <w:rsid w:val="00303BF5"/>
    <w:rsid w:val="00303CA3"/>
    <w:rsid w:val="00303EAF"/>
    <w:rsid w:val="00304440"/>
    <w:rsid w:val="00304532"/>
    <w:rsid w:val="00304B1A"/>
    <w:rsid w:val="00304FBB"/>
    <w:rsid w:val="00305571"/>
    <w:rsid w:val="003060A0"/>
    <w:rsid w:val="00306857"/>
    <w:rsid w:val="003068DF"/>
    <w:rsid w:val="00306C27"/>
    <w:rsid w:val="00307B5B"/>
    <w:rsid w:val="003101B3"/>
    <w:rsid w:val="003128EE"/>
    <w:rsid w:val="0031446F"/>
    <w:rsid w:val="003146A9"/>
    <w:rsid w:val="00315CFA"/>
    <w:rsid w:val="00317AD7"/>
    <w:rsid w:val="00320007"/>
    <w:rsid w:val="0032394F"/>
    <w:rsid w:val="00323F86"/>
    <w:rsid w:val="00324201"/>
    <w:rsid w:val="00324653"/>
    <w:rsid w:val="0032590D"/>
    <w:rsid w:val="00326D99"/>
    <w:rsid w:val="003277C5"/>
    <w:rsid w:val="0033125C"/>
    <w:rsid w:val="00332FEA"/>
    <w:rsid w:val="00333970"/>
    <w:rsid w:val="00333C0A"/>
    <w:rsid w:val="00334A65"/>
    <w:rsid w:val="00335C97"/>
    <w:rsid w:val="00335EC9"/>
    <w:rsid w:val="00335F39"/>
    <w:rsid w:val="0033632E"/>
    <w:rsid w:val="00342DB1"/>
    <w:rsid w:val="00343082"/>
    <w:rsid w:val="00343BEA"/>
    <w:rsid w:val="00343EEF"/>
    <w:rsid w:val="00345DDF"/>
    <w:rsid w:val="00346152"/>
    <w:rsid w:val="00346879"/>
    <w:rsid w:val="003475A3"/>
    <w:rsid w:val="00347BEC"/>
    <w:rsid w:val="00347DB2"/>
    <w:rsid w:val="00347EA3"/>
    <w:rsid w:val="00350347"/>
    <w:rsid w:val="003509E9"/>
    <w:rsid w:val="0035648F"/>
    <w:rsid w:val="00356D81"/>
    <w:rsid w:val="003579E8"/>
    <w:rsid w:val="00357B85"/>
    <w:rsid w:val="003604E5"/>
    <w:rsid w:val="00360FA9"/>
    <w:rsid w:val="00363335"/>
    <w:rsid w:val="003636A9"/>
    <w:rsid w:val="00363983"/>
    <w:rsid w:val="003639A4"/>
    <w:rsid w:val="00363AC8"/>
    <w:rsid w:val="00364C1B"/>
    <w:rsid w:val="003655AA"/>
    <w:rsid w:val="003657E6"/>
    <w:rsid w:val="00367401"/>
    <w:rsid w:val="00370FE0"/>
    <w:rsid w:val="00371DE3"/>
    <w:rsid w:val="00373881"/>
    <w:rsid w:val="00374692"/>
    <w:rsid w:val="00375206"/>
    <w:rsid w:val="00375B35"/>
    <w:rsid w:val="0037608C"/>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6072"/>
    <w:rsid w:val="00397489"/>
    <w:rsid w:val="00397CAD"/>
    <w:rsid w:val="003A0754"/>
    <w:rsid w:val="003A0BA8"/>
    <w:rsid w:val="003A17CF"/>
    <w:rsid w:val="003A1F38"/>
    <w:rsid w:val="003A32E8"/>
    <w:rsid w:val="003A3E90"/>
    <w:rsid w:val="003A4AC4"/>
    <w:rsid w:val="003A6E3C"/>
    <w:rsid w:val="003A7F16"/>
    <w:rsid w:val="003B0164"/>
    <w:rsid w:val="003B3117"/>
    <w:rsid w:val="003B35AA"/>
    <w:rsid w:val="003B38AC"/>
    <w:rsid w:val="003B3BCF"/>
    <w:rsid w:val="003B4DEB"/>
    <w:rsid w:val="003B521A"/>
    <w:rsid w:val="003B5420"/>
    <w:rsid w:val="003B7EC2"/>
    <w:rsid w:val="003C0D46"/>
    <w:rsid w:val="003C0E21"/>
    <w:rsid w:val="003C0E62"/>
    <w:rsid w:val="003C2B44"/>
    <w:rsid w:val="003C357A"/>
    <w:rsid w:val="003C397F"/>
    <w:rsid w:val="003C49C1"/>
    <w:rsid w:val="003C70B7"/>
    <w:rsid w:val="003C7627"/>
    <w:rsid w:val="003D0066"/>
    <w:rsid w:val="003D0797"/>
    <w:rsid w:val="003D0A63"/>
    <w:rsid w:val="003D1A14"/>
    <w:rsid w:val="003D1B9C"/>
    <w:rsid w:val="003D256D"/>
    <w:rsid w:val="003D3209"/>
    <w:rsid w:val="003D3312"/>
    <w:rsid w:val="003D34B8"/>
    <w:rsid w:val="003D3D8E"/>
    <w:rsid w:val="003D4E7D"/>
    <w:rsid w:val="003D6454"/>
    <w:rsid w:val="003D658D"/>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2419"/>
    <w:rsid w:val="003F39B7"/>
    <w:rsid w:val="003F4AE0"/>
    <w:rsid w:val="003F5039"/>
    <w:rsid w:val="003F7897"/>
    <w:rsid w:val="004008AB"/>
    <w:rsid w:val="00400CE7"/>
    <w:rsid w:val="00401E35"/>
    <w:rsid w:val="00401FE8"/>
    <w:rsid w:val="00402E7D"/>
    <w:rsid w:val="004052E3"/>
    <w:rsid w:val="0040586D"/>
    <w:rsid w:val="004058B8"/>
    <w:rsid w:val="0040622A"/>
    <w:rsid w:val="00410CB9"/>
    <w:rsid w:val="00410E88"/>
    <w:rsid w:val="00410E8F"/>
    <w:rsid w:val="00411B3C"/>
    <w:rsid w:val="0041313D"/>
    <w:rsid w:val="00413DAC"/>
    <w:rsid w:val="00414AAD"/>
    <w:rsid w:val="00415BA1"/>
    <w:rsid w:val="004176BE"/>
    <w:rsid w:val="0041783F"/>
    <w:rsid w:val="004202FD"/>
    <w:rsid w:val="00421022"/>
    <w:rsid w:val="0042249E"/>
    <w:rsid w:val="0042253A"/>
    <w:rsid w:val="00422FBA"/>
    <w:rsid w:val="00424B68"/>
    <w:rsid w:val="00425B0D"/>
    <w:rsid w:val="00425BD2"/>
    <w:rsid w:val="00425C12"/>
    <w:rsid w:val="00425C4E"/>
    <w:rsid w:val="004266F2"/>
    <w:rsid w:val="00427516"/>
    <w:rsid w:val="00427BA0"/>
    <w:rsid w:val="00430718"/>
    <w:rsid w:val="004313D2"/>
    <w:rsid w:val="0043151E"/>
    <w:rsid w:val="00431C9C"/>
    <w:rsid w:val="004328BD"/>
    <w:rsid w:val="00434209"/>
    <w:rsid w:val="00434B65"/>
    <w:rsid w:val="00434E72"/>
    <w:rsid w:val="00435A75"/>
    <w:rsid w:val="00436A8F"/>
    <w:rsid w:val="00437360"/>
    <w:rsid w:val="004417A3"/>
    <w:rsid w:val="0044198C"/>
    <w:rsid w:val="00441FC4"/>
    <w:rsid w:val="0044312D"/>
    <w:rsid w:val="00443B0A"/>
    <w:rsid w:val="0044461B"/>
    <w:rsid w:val="00444F02"/>
    <w:rsid w:val="00445334"/>
    <w:rsid w:val="004478E4"/>
    <w:rsid w:val="004503CC"/>
    <w:rsid w:val="004528D0"/>
    <w:rsid w:val="00452919"/>
    <w:rsid w:val="00452DD4"/>
    <w:rsid w:val="00453E85"/>
    <w:rsid w:val="00454551"/>
    <w:rsid w:val="00454670"/>
    <w:rsid w:val="00455F93"/>
    <w:rsid w:val="004562B0"/>
    <w:rsid w:val="00456826"/>
    <w:rsid w:val="0045731C"/>
    <w:rsid w:val="0045763C"/>
    <w:rsid w:val="004602AB"/>
    <w:rsid w:val="0046108E"/>
    <w:rsid w:val="0046248C"/>
    <w:rsid w:val="0046279C"/>
    <w:rsid w:val="00462815"/>
    <w:rsid w:val="004640F7"/>
    <w:rsid w:val="004645A4"/>
    <w:rsid w:val="00464988"/>
    <w:rsid w:val="00464AB6"/>
    <w:rsid w:val="004656C7"/>
    <w:rsid w:val="00466DAD"/>
    <w:rsid w:val="0046777A"/>
    <w:rsid w:val="00470710"/>
    <w:rsid w:val="00470A44"/>
    <w:rsid w:val="00473088"/>
    <w:rsid w:val="004749D9"/>
    <w:rsid w:val="0047602B"/>
    <w:rsid w:val="00477E34"/>
    <w:rsid w:val="00480798"/>
    <w:rsid w:val="0048148D"/>
    <w:rsid w:val="004825E0"/>
    <w:rsid w:val="004839DB"/>
    <w:rsid w:val="0048424F"/>
    <w:rsid w:val="00484C93"/>
    <w:rsid w:val="0048644C"/>
    <w:rsid w:val="004865F1"/>
    <w:rsid w:val="00486D7B"/>
    <w:rsid w:val="0049024D"/>
    <w:rsid w:val="004904DD"/>
    <w:rsid w:val="004948B8"/>
    <w:rsid w:val="0049599F"/>
    <w:rsid w:val="00495EFA"/>
    <w:rsid w:val="004973B5"/>
    <w:rsid w:val="004976B6"/>
    <w:rsid w:val="004A00D6"/>
    <w:rsid w:val="004A0F68"/>
    <w:rsid w:val="004A1062"/>
    <w:rsid w:val="004A4431"/>
    <w:rsid w:val="004A4AF3"/>
    <w:rsid w:val="004A5171"/>
    <w:rsid w:val="004A6AD6"/>
    <w:rsid w:val="004A709F"/>
    <w:rsid w:val="004A774E"/>
    <w:rsid w:val="004B196C"/>
    <w:rsid w:val="004B273F"/>
    <w:rsid w:val="004B2781"/>
    <w:rsid w:val="004B27F0"/>
    <w:rsid w:val="004B321E"/>
    <w:rsid w:val="004B3421"/>
    <w:rsid w:val="004B435A"/>
    <w:rsid w:val="004B4E2A"/>
    <w:rsid w:val="004B6930"/>
    <w:rsid w:val="004B6A5D"/>
    <w:rsid w:val="004C0702"/>
    <w:rsid w:val="004C0C2B"/>
    <w:rsid w:val="004C2006"/>
    <w:rsid w:val="004C205D"/>
    <w:rsid w:val="004C429E"/>
    <w:rsid w:val="004C5093"/>
    <w:rsid w:val="004C563D"/>
    <w:rsid w:val="004C65D2"/>
    <w:rsid w:val="004C7A15"/>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3A6D"/>
    <w:rsid w:val="004E3FAD"/>
    <w:rsid w:val="004E45FE"/>
    <w:rsid w:val="004E495D"/>
    <w:rsid w:val="004E4B6C"/>
    <w:rsid w:val="004E509D"/>
    <w:rsid w:val="004F01D6"/>
    <w:rsid w:val="004F0E3F"/>
    <w:rsid w:val="004F1CD9"/>
    <w:rsid w:val="004F3F95"/>
    <w:rsid w:val="004F50EA"/>
    <w:rsid w:val="004F6AE9"/>
    <w:rsid w:val="004F6D9D"/>
    <w:rsid w:val="00500076"/>
    <w:rsid w:val="00500CD0"/>
    <w:rsid w:val="00500FB0"/>
    <w:rsid w:val="005013B3"/>
    <w:rsid w:val="0050162F"/>
    <w:rsid w:val="005018EC"/>
    <w:rsid w:val="00502CD7"/>
    <w:rsid w:val="00503168"/>
    <w:rsid w:val="00505150"/>
    <w:rsid w:val="005051ED"/>
    <w:rsid w:val="00505803"/>
    <w:rsid w:val="00507B1D"/>
    <w:rsid w:val="00510313"/>
    <w:rsid w:val="00511230"/>
    <w:rsid w:val="005115B8"/>
    <w:rsid w:val="00512587"/>
    <w:rsid w:val="00514956"/>
    <w:rsid w:val="0051572A"/>
    <w:rsid w:val="0051581B"/>
    <w:rsid w:val="00515FC4"/>
    <w:rsid w:val="005161F8"/>
    <w:rsid w:val="00516C31"/>
    <w:rsid w:val="005172B5"/>
    <w:rsid w:val="0051786D"/>
    <w:rsid w:val="00520097"/>
    <w:rsid w:val="005208C9"/>
    <w:rsid w:val="00521685"/>
    <w:rsid w:val="00523018"/>
    <w:rsid w:val="005233D4"/>
    <w:rsid w:val="00523781"/>
    <w:rsid w:val="00523F8B"/>
    <w:rsid w:val="00526F68"/>
    <w:rsid w:val="00527F64"/>
    <w:rsid w:val="0053003E"/>
    <w:rsid w:val="00530A76"/>
    <w:rsid w:val="00531BE2"/>
    <w:rsid w:val="00532C11"/>
    <w:rsid w:val="005345CD"/>
    <w:rsid w:val="00534C64"/>
    <w:rsid w:val="00534F65"/>
    <w:rsid w:val="00536720"/>
    <w:rsid w:val="00537AC9"/>
    <w:rsid w:val="005400F7"/>
    <w:rsid w:val="0054014E"/>
    <w:rsid w:val="00540ADD"/>
    <w:rsid w:val="00541118"/>
    <w:rsid w:val="0054325D"/>
    <w:rsid w:val="00545A4C"/>
    <w:rsid w:val="0054631E"/>
    <w:rsid w:val="005477D3"/>
    <w:rsid w:val="00547F60"/>
    <w:rsid w:val="005511B5"/>
    <w:rsid w:val="00552265"/>
    <w:rsid w:val="00553710"/>
    <w:rsid w:val="00555270"/>
    <w:rsid w:val="00556932"/>
    <w:rsid w:val="00557420"/>
    <w:rsid w:val="00557CC7"/>
    <w:rsid w:val="00560419"/>
    <w:rsid w:val="005606CC"/>
    <w:rsid w:val="00561213"/>
    <w:rsid w:val="0056156C"/>
    <w:rsid w:val="00561A93"/>
    <w:rsid w:val="00562252"/>
    <w:rsid w:val="00563C25"/>
    <w:rsid w:val="0056659A"/>
    <w:rsid w:val="0056663D"/>
    <w:rsid w:val="00566B58"/>
    <w:rsid w:val="005670FD"/>
    <w:rsid w:val="0057112D"/>
    <w:rsid w:val="00571D43"/>
    <w:rsid w:val="005729E0"/>
    <w:rsid w:val="005738F7"/>
    <w:rsid w:val="00574726"/>
    <w:rsid w:val="00575230"/>
    <w:rsid w:val="00575BE7"/>
    <w:rsid w:val="005774CA"/>
    <w:rsid w:val="005776E8"/>
    <w:rsid w:val="005777D5"/>
    <w:rsid w:val="00577E56"/>
    <w:rsid w:val="00580902"/>
    <w:rsid w:val="00581F36"/>
    <w:rsid w:val="00583109"/>
    <w:rsid w:val="00583EA1"/>
    <w:rsid w:val="00584957"/>
    <w:rsid w:val="00585318"/>
    <w:rsid w:val="00585742"/>
    <w:rsid w:val="00587219"/>
    <w:rsid w:val="005874D7"/>
    <w:rsid w:val="00587919"/>
    <w:rsid w:val="00590541"/>
    <w:rsid w:val="00590D8F"/>
    <w:rsid w:val="00591B15"/>
    <w:rsid w:val="00591CB0"/>
    <w:rsid w:val="00591DFA"/>
    <w:rsid w:val="00591E6A"/>
    <w:rsid w:val="005932A0"/>
    <w:rsid w:val="00595C8F"/>
    <w:rsid w:val="00596AD0"/>
    <w:rsid w:val="00596C15"/>
    <w:rsid w:val="00597380"/>
    <w:rsid w:val="005A17BF"/>
    <w:rsid w:val="005A21E8"/>
    <w:rsid w:val="005A24E7"/>
    <w:rsid w:val="005A33B1"/>
    <w:rsid w:val="005A379B"/>
    <w:rsid w:val="005A478B"/>
    <w:rsid w:val="005A484E"/>
    <w:rsid w:val="005A53F9"/>
    <w:rsid w:val="005A6A39"/>
    <w:rsid w:val="005A74D8"/>
    <w:rsid w:val="005A7998"/>
    <w:rsid w:val="005B0155"/>
    <w:rsid w:val="005B0B7A"/>
    <w:rsid w:val="005B1122"/>
    <w:rsid w:val="005B1181"/>
    <w:rsid w:val="005B1A3F"/>
    <w:rsid w:val="005B2732"/>
    <w:rsid w:val="005B2918"/>
    <w:rsid w:val="005B35A4"/>
    <w:rsid w:val="005B4031"/>
    <w:rsid w:val="005B4E9A"/>
    <w:rsid w:val="005B54B3"/>
    <w:rsid w:val="005B6C4B"/>
    <w:rsid w:val="005B741A"/>
    <w:rsid w:val="005B76EE"/>
    <w:rsid w:val="005C025F"/>
    <w:rsid w:val="005C0DB7"/>
    <w:rsid w:val="005C1839"/>
    <w:rsid w:val="005C1F75"/>
    <w:rsid w:val="005C2574"/>
    <w:rsid w:val="005C469E"/>
    <w:rsid w:val="005C47D0"/>
    <w:rsid w:val="005C607E"/>
    <w:rsid w:val="005C76CE"/>
    <w:rsid w:val="005D0597"/>
    <w:rsid w:val="005D0AB5"/>
    <w:rsid w:val="005D133A"/>
    <w:rsid w:val="005D2069"/>
    <w:rsid w:val="005D2671"/>
    <w:rsid w:val="005D2DAA"/>
    <w:rsid w:val="005D38B5"/>
    <w:rsid w:val="005D4CBA"/>
    <w:rsid w:val="005D5E65"/>
    <w:rsid w:val="005D6B8D"/>
    <w:rsid w:val="005E070E"/>
    <w:rsid w:val="005E1B55"/>
    <w:rsid w:val="005E1F86"/>
    <w:rsid w:val="005E2AEB"/>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B16"/>
    <w:rsid w:val="006011A9"/>
    <w:rsid w:val="0060207B"/>
    <w:rsid w:val="0060318B"/>
    <w:rsid w:val="0060335F"/>
    <w:rsid w:val="00604068"/>
    <w:rsid w:val="006054D7"/>
    <w:rsid w:val="006067A1"/>
    <w:rsid w:val="00607386"/>
    <w:rsid w:val="00607746"/>
    <w:rsid w:val="00607819"/>
    <w:rsid w:val="00607BF0"/>
    <w:rsid w:val="0061003F"/>
    <w:rsid w:val="00612233"/>
    <w:rsid w:val="006131FD"/>
    <w:rsid w:val="0061493F"/>
    <w:rsid w:val="006149DD"/>
    <w:rsid w:val="0061512E"/>
    <w:rsid w:val="0061601C"/>
    <w:rsid w:val="006169FD"/>
    <w:rsid w:val="00617276"/>
    <w:rsid w:val="00620242"/>
    <w:rsid w:val="00620555"/>
    <w:rsid w:val="00621836"/>
    <w:rsid w:val="006228F4"/>
    <w:rsid w:val="00622D71"/>
    <w:rsid w:val="0062353A"/>
    <w:rsid w:val="00626571"/>
    <w:rsid w:val="00627FD0"/>
    <w:rsid w:val="00631177"/>
    <w:rsid w:val="00634297"/>
    <w:rsid w:val="00635658"/>
    <w:rsid w:val="006361C6"/>
    <w:rsid w:val="00636758"/>
    <w:rsid w:val="00640070"/>
    <w:rsid w:val="0064155D"/>
    <w:rsid w:val="00641B59"/>
    <w:rsid w:val="00641C7B"/>
    <w:rsid w:val="006424F2"/>
    <w:rsid w:val="0064451B"/>
    <w:rsid w:val="0064651E"/>
    <w:rsid w:val="00646F63"/>
    <w:rsid w:val="00647170"/>
    <w:rsid w:val="00650907"/>
    <w:rsid w:val="00650DDA"/>
    <w:rsid w:val="0065116B"/>
    <w:rsid w:val="0065122E"/>
    <w:rsid w:val="006514B6"/>
    <w:rsid w:val="00651FFB"/>
    <w:rsid w:val="006541FE"/>
    <w:rsid w:val="00654A47"/>
    <w:rsid w:val="0065600D"/>
    <w:rsid w:val="00656998"/>
    <w:rsid w:val="00657414"/>
    <w:rsid w:val="00657CB2"/>
    <w:rsid w:val="00661597"/>
    <w:rsid w:val="00663773"/>
    <w:rsid w:val="006640F9"/>
    <w:rsid w:val="0066452B"/>
    <w:rsid w:val="0066544B"/>
    <w:rsid w:val="00666455"/>
    <w:rsid w:val="0066669A"/>
    <w:rsid w:val="00666AB9"/>
    <w:rsid w:val="006704C2"/>
    <w:rsid w:val="006711C0"/>
    <w:rsid w:val="006714D1"/>
    <w:rsid w:val="006715FF"/>
    <w:rsid w:val="00672123"/>
    <w:rsid w:val="00673804"/>
    <w:rsid w:val="00673BE4"/>
    <w:rsid w:val="00673ECE"/>
    <w:rsid w:val="00674C5C"/>
    <w:rsid w:val="006751B5"/>
    <w:rsid w:val="00676F7A"/>
    <w:rsid w:val="00680D8F"/>
    <w:rsid w:val="0068173C"/>
    <w:rsid w:val="006823BC"/>
    <w:rsid w:val="006826A0"/>
    <w:rsid w:val="00682BD1"/>
    <w:rsid w:val="0068347C"/>
    <w:rsid w:val="0068375B"/>
    <w:rsid w:val="00683900"/>
    <w:rsid w:val="00683B60"/>
    <w:rsid w:val="00683D23"/>
    <w:rsid w:val="00684860"/>
    <w:rsid w:val="006860E9"/>
    <w:rsid w:val="006861E6"/>
    <w:rsid w:val="006865D0"/>
    <w:rsid w:val="00690D05"/>
    <w:rsid w:val="00690D33"/>
    <w:rsid w:val="00691A7B"/>
    <w:rsid w:val="00693EBA"/>
    <w:rsid w:val="00694505"/>
    <w:rsid w:val="006945EA"/>
    <w:rsid w:val="00694BF9"/>
    <w:rsid w:val="00696085"/>
    <w:rsid w:val="006A0B64"/>
    <w:rsid w:val="006A0DCE"/>
    <w:rsid w:val="006A1076"/>
    <w:rsid w:val="006A1FAC"/>
    <w:rsid w:val="006A2D70"/>
    <w:rsid w:val="006A36A9"/>
    <w:rsid w:val="006A64AF"/>
    <w:rsid w:val="006A7054"/>
    <w:rsid w:val="006A70CE"/>
    <w:rsid w:val="006B0DC7"/>
    <w:rsid w:val="006B107C"/>
    <w:rsid w:val="006B1661"/>
    <w:rsid w:val="006B31BE"/>
    <w:rsid w:val="006B3A82"/>
    <w:rsid w:val="006B40D1"/>
    <w:rsid w:val="006B4251"/>
    <w:rsid w:val="006B47C1"/>
    <w:rsid w:val="006B4931"/>
    <w:rsid w:val="006B6173"/>
    <w:rsid w:val="006B667C"/>
    <w:rsid w:val="006B74F1"/>
    <w:rsid w:val="006B7B8C"/>
    <w:rsid w:val="006C1C0B"/>
    <w:rsid w:val="006C4CF1"/>
    <w:rsid w:val="006C55B4"/>
    <w:rsid w:val="006C5E80"/>
    <w:rsid w:val="006C660C"/>
    <w:rsid w:val="006C7E4E"/>
    <w:rsid w:val="006D0AE6"/>
    <w:rsid w:val="006D1908"/>
    <w:rsid w:val="006D2375"/>
    <w:rsid w:val="006D5858"/>
    <w:rsid w:val="006D611E"/>
    <w:rsid w:val="006D7EF9"/>
    <w:rsid w:val="006E016D"/>
    <w:rsid w:val="006E0941"/>
    <w:rsid w:val="006E0B80"/>
    <w:rsid w:val="006E1F7B"/>
    <w:rsid w:val="006E293B"/>
    <w:rsid w:val="006E2F29"/>
    <w:rsid w:val="006E39C5"/>
    <w:rsid w:val="006E4B05"/>
    <w:rsid w:val="006E4D85"/>
    <w:rsid w:val="006E66EE"/>
    <w:rsid w:val="006E758B"/>
    <w:rsid w:val="006E75D7"/>
    <w:rsid w:val="006F08D9"/>
    <w:rsid w:val="006F0A63"/>
    <w:rsid w:val="006F1C26"/>
    <w:rsid w:val="006F1C4A"/>
    <w:rsid w:val="006F206C"/>
    <w:rsid w:val="006F2F21"/>
    <w:rsid w:val="006F3206"/>
    <w:rsid w:val="006F3DA3"/>
    <w:rsid w:val="006F6464"/>
    <w:rsid w:val="006F7150"/>
    <w:rsid w:val="006F728E"/>
    <w:rsid w:val="006F7491"/>
    <w:rsid w:val="006F7AFF"/>
    <w:rsid w:val="00702249"/>
    <w:rsid w:val="00704036"/>
    <w:rsid w:val="00704206"/>
    <w:rsid w:val="007048E1"/>
    <w:rsid w:val="00704905"/>
    <w:rsid w:val="00706592"/>
    <w:rsid w:val="007066B3"/>
    <w:rsid w:val="00706CCF"/>
    <w:rsid w:val="00707D40"/>
    <w:rsid w:val="00710AEE"/>
    <w:rsid w:val="00711481"/>
    <w:rsid w:val="00712059"/>
    <w:rsid w:val="00713002"/>
    <w:rsid w:val="007136D5"/>
    <w:rsid w:val="0071446A"/>
    <w:rsid w:val="007148DE"/>
    <w:rsid w:val="00716F9F"/>
    <w:rsid w:val="00717D79"/>
    <w:rsid w:val="00720905"/>
    <w:rsid w:val="00720A65"/>
    <w:rsid w:val="00722167"/>
    <w:rsid w:val="007229AF"/>
    <w:rsid w:val="00724C81"/>
    <w:rsid w:val="007257F1"/>
    <w:rsid w:val="00726006"/>
    <w:rsid w:val="0072736E"/>
    <w:rsid w:val="007275B5"/>
    <w:rsid w:val="00730535"/>
    <w:rsid w:val="00732BD2"/>
    <w:rsid w:val="0073321D"/>
    <w:rsid w:val="00734C60"/>
    <w:rsid w:val="00734D71"/>
    <w:rsid w:val="00734F2B"/>
    <w:rsid w:val="00735083"/>
    <w:rsid w:val="00735103"/>
    <w:rsid w:val="00735A62"/>
    <w:rsid w:val="00735CD9"/>
    <w:rsid w:val="00736A32"/>
    <w:rsid w:val="00740077"/>
    <w:rsid w:val="007410E3"/>
    <w:rsid w:val="0074151C"/>
    <w:rsid w:val="007433A5"/>
    <w:rsid w:val="007435B1"/>
    <w:rsid w:val="00744419"/>
    <w:rsid w:val="007444E4"/>
    <w:rsid w:val="00744726"/>
    <w:rsid w:val="00747708"/>
    <w:rsid w:val="00747F9B"/>
    <w:rsid w:val="00750006"/>
    <w:rsid w:val="007501B7"/>
    <w:rsid w:val="00751784"/>
    <w:rsid w:val="00751FB2"/>
    <w:rsid w:val="0075219F"/>
    <w:rsid w:val="00752864"/>
    <w:rsid w:val="00753BB4"/>
    <w:rsid w:val="00753E9E"/>
    <w:rsid w:val="00756C80"/>
    <w:rsid w:val="00757170"/>
    <w:rsid w:val="00760331"/>
    <w:rsid w:val="0076166B"/>
    <w:rsid w:val="00761C21"/>
    <w:rsid w:val="00762BCF"/>
    <w:rsid w:val="00763B8A"/>
    <w:rsid w:val="007650B9"/>
    <w:rsid w:val="00765574"/>
    <w:rsid w:val="007666AE"/>
    <w:rsid w:val="00766A95"/>
    <w:rsid w:val="00766AB7"/>
    <w:rsid w:val="00766E09"/>
    <w:rsid w:val="007677C9"/>
    <w:rsid w:val="00767E9E"/>
    <w:rsid w:val="007702F7"/>
    <w:rsid w:val="00770AA3"/>
    <w:rsid w:val="00770C07"/>
    <w:rsid w:val="00773A9F"/>
    <w:rsid w:val="007749FB"/>
    <w:rsid w:val="007750C5"/>
    <w:rsid w:val="007760DA"/>
    <w:rsid w:val="00776E52"/>
    <w:rsid w:val="00780771"/>
    <w:rsid w:val="00780CDA"/>
    <w:rsid w:val="00780E84"/>
    <w:rsid w:val="00781F95"/>
    <w:rsid w:val="007823B6"/>
    <w:rsid w:val="007835F1"/>
    <w:rsid w:val="00783B0C"/>
    <w:rsid w:val="00783DFE"/>
    <w:rsid w:val="00784623"/>
    <w:rsid w:val="0078496A"/>
    <w:rsid w:val="00785797"/>
    <w:rsid w:val="00787DA2"/>
    <w:rsid w:val="00792AB7"/>
    <w:rsid w:val="00792ED9"/>
    <w:rsid w:val="0079358B"/>
    <w:rsid w:val="00793F90"/>
    <w:rsid w:val="00794A9D"/>
    <w:rsid w:val="00795A41"/>
    <w:rsid w:val="0079615C"/>
    <w:rsid w:val="007968FF"/>
    <w:rsid w:val="00796A46"/>
    <w:rsid w:val="00797539"/>
    <w:rsid w:val="007A075E"/>
    <w:rsid w:val="007A14CE"/>
    <w:rsid w:val="007A17C0"/>
    <w:rsid w:val="007A20BD"/>
    <w:rsid w:val="007A243E"/>
    <w:rsid w:val="007A3680"/>
    <w:rsid w:val="007A4228"/>
    <w:rsid w:val="007A49F7"/>
    <w:rsid w:val="007A6203"/>
    <w:rsid w:val="007A7948"/>
    <w:rsid w:val="007B022E"/>
    <w:rsid w:val="007B08CC"/>
    <w:rsid w:val="007B0AB2"/>
    <w:rsid w:val="007B13FE"/>
    <w:rsid w:val="007B1D6C"/>
    <w:rsid w:val="007B293D"/>
    <w:rsid w:val="007B2BEE"/>
    <w:rsid w:val="007B3F8A"/>
    <w:rsid w:val="007B4098"/>
    <w:rsid w:val="007B42C9"/>
    <w:rsid w:val="007B54BA"/>
    <w:rsid w:val="007B6046"/>
    <w:rsid w:val="007B792D"/>
    <w:rsid w:val="007C027A"/>
    <w:rsid w:val="007C072B"/>
    <w:rsid w:val="007C293F"/>
    <w:rsid w:val="007C2A16"/>
    <w:rsid w:val="007C2F6D"/>
    <w:rsid w:val="007C347F"/>
    <w:rsid w:val="007C3D2D"/>
    <w:rsid w:val="007C492A"/>
    <w:rsid w:val="007C5408"/>
    <w:rsid w:val="007C57D4"/>
    <w:rsid w:val="007C7799"/>
    <w:rsid w:val="007D394F"/>
    <w:rsid w:val="007D3A25"/>
    <w:rsid w:val="007D4D18"/>
    <w:rsid w:val="007D66E4"/>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F0D7F"/>
    <w:rsid w:val="007F196C"/>
    <w:rsid w:val="007F2190"/>
    <w:rsid w:val="007F340B"/>
    <w:rsid w:val="007F3615"/>
    <w:rsid w:val="007F43C5"/>
    <w:rsid w:val="007F4CFE"/>
    <w:rsid w:val="007F4D37"/>
    <w:rsid w:val="007F5752"/>
    <w:rsid w:val="007F5B85"/>
    <w:rsid w:val="007F6704"/>
    <w:rsid w:val="007F6875"/>
    <w:rsid w:val="007F6BDC"/>
    <w:rsid w:val="007F6CB2"/>
    <w:rsid w:val="007F7F19"/>
    <w:rsid w:val="00800E7A"/>
    <w:rsid w:val="00800F05"/>
    <w:rsid w:val="008018CF"/>
    <w:rsid w:val="008018EB"/>
    <w:rsid w:val="008019DB"/>
    <w:rsid w:val="008025EC"/>
    <w:rsid w:val="0080406E"/>
    <w:rsid w:val="0080598F"/>
    <w:rsid w:val="00806636"/>
    <w:rsid w:val="00806C1C"/>
    <w:rsid w:val="008078FE"/>
    <w:rsid w:val="00810660"/>
    <w:rsid w:val="00811546"/>
    <w:rsid w:val="00811FD5"/>
    <w:rsid w:val="00813792"/>
    <w:rsid w:val="00814235"/>
    <w:rsid w:val="00814909"/>
    <w:rsid w:val="008160B4"/>
    <w:rsid w:val="0081622D"/>
    <w:rsid w:val="008162E2"/>
    <w:rsid w:val="00816C08"/>
    <w:rsid w:val="00816EA6"/>
    <w:rsid w:val="00816FAD"/>
    <w:rsid w:val="0081717E"/>
    <w:rsid w:val="00817AC1"/>
    <w:rsid w:val="00820D14"/>
    <w:rsid w:val="00822018"/>
    <w:rsid w:val="00822A71"/>
    <w:rsid w:val="008234CA"/>
    <w:rsid w:val="00824D58"/>
    <w:rsid w:val="00826486"/>
    <w:rsid w:val="00826B8A"/>
    <w:rsid w:val="00826CE7"/>
    <w:rsid w:val="00831400"/>
    <w:rsid w:val="008339B6"/>
    <w:rsid w:val="00833FFD"/>
    <w:rsid w:val="00834FA1"/>
    <w:rsid w:val="008369D0"/>
    <w:rsid w:val="00836E6A"/>
    <w:rsid w:val="00837567"/>
    <w:rsid w:val="00837619"/>
    <w:rsid w:val="00837C11"/>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432"/>
    <w:rsid w:val="00854616"/>
    <w:rsid w:val="00856889"/>
    <w:rsid w:val="00856C01"/>
    <w:rsid w:val="00857458"/>
    <w:rsid w:val="00857D4B"/>
    <w:rsid w:val="008613F8"/>
    <w:rsid w:val="00862640"/>
    <w:rsid w:val="00862AEF"/>
    <w:rsid w:val="0086411C"/>
    <w:rsid w:val="00864888"/>
    <w:rsid w:val="00864C9E"/>
    <w:rsid w:val="00865B88"/>
    <w:rsid w:val="00866FB8"/>
    <w:rsid w:val="00867DA8"/>
    <w:rsid w:val="00871775"/>
    <w:rsid w:val="00873134"/>
    <w:rsid w:val="008731A6"/>
    <w:rsid w:val="00874858"/>
    <w:rsid w:val="00874DAC"/>
    <w:rsid w:val="00875BC2"/>
    <w:rsid w:val="00875D00"/>
    <w:rsid w:val="00877A5D"/>
    <w:rsid w:val="00877AAE"/>
    <w:rsid w:val="008812FE"/>
    <w:rsid w:val="00883456"/>
    <w:rsid w:val="0088392D"/>
    <w:rsid w:val="00883F10"/>
    <w:rsid w:val="0088690D"/>
    <w:rsid w:val="00887289"/>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547D"/>
    <w:rsid w:val="008A7DB8"/>
    <w:rsid w:val="008B0171"/>
    <w:rsid w:val="008B132F"/>
    <w:rsid w:val="008B1332"/>
    <w:rsid w:val="008B1725"/>
    <w:rsid w:val="008B1AA7"/>
    <w:rsid w:val="008B2A6A"/>
    <w:rsid w:val="008B2CEC"/>
    <w:rsid w:val="008B2E67"/>
    <w:rsid w:val="008B36FC"/>
    <w:rsid w:val="008B4BCB"/>
    <w:rsid w:val="008B5FB6"/>
    <w:rsid w:val="008C3652"/>
    <w:rsid w:val="008C3C41"/>
    <w:rsid w:val="008C3EA4"/>
    <w:rsid w:val="008C49F6"/>
    <w:rsid w:val="008C4C3D"/>
    <w:rsid w:val="008C514F"/>
    <w:rsid w:val="008C5E9C"/>
    <w:rsid w:val="008C6BFD"/>
    <w:rsid w:val="008C6C3F"/>
    <w:rsid w:val="008D0EA0"/>
    <w:rsid w:val="008D274C"/>
    <w:rsid w:val="008D34A3"/>
    <w:rsid w:val="008D34C7"/>
    <w:rsid w:val="008D469D"/>
    <w:rsid w:val="008D4ABD"/>
    <w:rsid w:val="008D4D4B"/>
    <w:rsid w:val="008D65F0"/>
    <w:rsid w:val="008D6621"/>
    <w:rsid w:val="008D6AF1"/>
    <w:rsid w:val="008D7AD7"/>
    <w:rsid w:val="008D7EC3"/>
    <w:rsid w:val="008E02A2"/>
    <w:rsid w:val="008E0E17"/>
    <w:rsid w:val="008E1255"/>
    <w:rsid w:val="008E15FF"/>
    <w:rsid w:val="008E2E90"/>
    <w:rsid w:val="008E3F86"/>
    <w:rsid w:val="008E770F"/>
    <w:rsid w:val="008E77DA"/>
    <w:rsid w:val="008F1233"/>
    <w:rsid w:val="008F12B7"/>
    <w:rsid w:val="008F18A9"/>
    <w:rsid w:val="008F2F3A"/>
    <w:rsid w:val="008F4F2E"/>
    <w:rsid w:val="008F5127"/>
    <w:rsid w:val="008F5431"/>
    <w:rsid w:val="008F54E0"/>
    <w:rsid w:val="008F6178"/>
    <w:rsid w:val="008F6288"/>
    <w:rsid w:val="008F7257"/>
    <w:rsid w:val="00901587"/>
    <w:rsid w:val="009019B8"/>
    <w:rsid w:val="00903398"/>
    <w:rsid w:val="00904F79"/>
    <w:rsid w:val="009050F5"/>
    <w:rsid w:val="00906632"/>
    <w:rsid w:val="009066FD"/>
    <w:rsid w:val="00907670"/>
    <w:rsid w:val="009104AB"/>
    <w:rsid w:val="00911666"/>
    <w:rsid w:val="00911E61"/>
    <w:rsid w:val="00912C34"/>
    <w:rsid w:val="00913BEA"/>
    <w:rsid w:val="009145EC"/>
    <w:rsid w:val="00915ACA"/>
    <w:rsid w:val="00916558"/>
    <w:rsid w:val="009166FA"/>
    <w:rsid w:val="0092270E"/>
    <w:rsid w:val="00922DD3"/>
    <w:rsid w:val="009230C0"/>
    <w:rsid w:val="00926892"/>
    <w:rsid w:val="00926FB9"/>
    <w:rsid w:val="0093160E"/>
    <w:rsid w:val="009317F3"/>
    <w:rsid w:val="00932660"/>
    <w:rsid w:val="00932A4F"/>
    <w:rsid w:val="00932EFC"/>
    <w:rsid w:val="00933259"/>
    <w:rsid w:val="00933900"/>
    <w:rsid w:val="00933A52"/>
    <w:rsid w:val="0093634B"/>
    <w:rsid w:val="009367C4"/>
    <w:rsid w:val="0094218F"/>
    <w:rsid w:val="00943450"/>
    <w:rsid w:val="00943D47"/>
    <w:rsid w:val="00943FE7"/>
    <w:rsid w:val="009446B8"/>
    <w:rsid w:val="00945201"/>
    <w:rsid w:val="0094655A"/>
    <w:rsid w:val="00946701"/>
    <w:rsid w:val="00946AC8"/>
    <w:rsid w:val="00947387"/>
    <w:rsid w:val="00950066"/>
    <w:rsid w:val="009501EE"/>
    <w:rsid w:val="0095033B"/>
    <w:rsid w:val="00950FBB"/>
    <w:rsid w:val="00951EB0"/>
    <w:rsid w:val="009523F8"/>
    <w:rsid w:val="00952B0A"/>
    <w:rsid w:val="00953238"/>
    <w:rsid w:val="00955E08"/>
    <w:rsid w:val="00956616"/>
    <w:rsid w:val="009573A9"/>
    <w:rsid w:val="009578A5"/>
    <w:rsid w:val="00957EFE"/>
    <w:rsid w:val="0096078C"/>
    <w:rsid w:val="009608F1"/>
    <w:rsid w:val="00960E36"/>
    <w:rsid w:val="00961E40"/>
    <w:rsid w:val="00962140"/>
    <w:rsid w:val="00962D10"/>
    <w:rsid w:val="00962D3C"/>
    <w:rsid w:val="0096308D"/>
    <w:rsid w:val="00963546"/>
    <w:rsid w:val="00964571"/>
    <w:rsid w:val="009646D9"/>
    <w:rsid w:val="009649E8"/>
    <w:rsid w:val="00965FAB"/>
    <w:rsid w:val="00966F54"/>
    <w:rsid w:val="0096703A"/>
    <w:rsid w:val="00970428"/>
    <w:rsid w:val="00970D51"/>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1F1A"/>
    <w:rsid w:val="00982AEA"/>
    <w:rsid w:val="00983611"/>
    <w:rsid w:val="009850CD"/>
    <w:rsid w:val="00985931"/>
    <w:rsid w:val="009860F2"/>
    <w:rsid w:val="009873A4"/>
    <w:rsid w:val="009875B2"/>
    <w:rsid w:val="00987ABF"/>
    <w:rsid w:val="00991248"/>
    <w:rsid w:val="0099141A"/>
    <w:rsid w:val="0099191A"/>
    <w:rsid w:val="009923AC"/>
    <w:rsid w:val="009958B7"/>
    <w:rsid w:val="009A04F2"/>
    <w:rsid w:val="009A1A1F"/>
    <w:rsid w:val="009A2361"/>
    <w:rsid w:val="009A2B2D"/>
    <w:rsid w:val="009A3DC5"/>
    <w:rsid w:val="009A45DC"/>
    <w:rsid w:val="009A4DA2"/>
    <w:rsid w:val="009A6055"/>
    <w:rsid w:val="009B10CE"/>
    <w:rsid w:val="009B120E"/>
    <w:rsid w:val="009B1A55"/>
    <w:rsid w:val="009B2148"/>
    <w:rsid w:val="009B2E78"/>
    <w:rsid w:val="009B377D"/>
    <w:rsid w:val="009B3B61"/>
    <w:rsid w:val="009B517B"/>
    <w:rsid w:val="009B5A30"/>
    <w:rsid w:val="009B5E48"/>
    <w:rsid w:val="009C1A33"/>
    <w:rsid w:val="009C289C"/>
    <w:rsid w:val="009C3CF4"/>
    <w:rsid w:val="009C4AF9"/>
    <w:rsid w:val="009C5D02"/>
    <w:rsid w:val="009C6054"/>
    <w:rsid w:val="009C618C"/>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4A2D"/>
    <w:rsid w:val="009E5AAA"/>
    <w:rsid w:val="009F014C"/>
    <w:rsid w:val="009F1EA6"/>
    <w:rsid w:val="009F1FC4"/>
    <w:rsid w:val="009F234D"/>
    <w:rsid w:val="009F25DB"/>
    <w:rsid w:val="009F4714"/>
    <w:rsid w:val="009F4BA0"/>
    <w:rsid w:val="009F5366"/>
    <w:rsid w:val="009F5825"/>
    <w:rsid w:val="009F5DE7"/>
    <w:rsid w:val="009F7281"/>
    <w:rsid w:val="009F7A1E"/>
    <w:rsid w:val="00A0011C"/>
    <w:rsid w:val="00A04BBA"/>
    <w:rsid w:val="00A04EF5"/>
    <w:rsid w:val="00A0779B"/>
    <w:rsid w:val="00A1038D"/>
    <w:rsid w:val="00A10939"/>
    <w:rsid w:val="00A1204D"/>
    <w:rsid w:val="00A127F3"/>
    <w:rsid w:val="00A13081"/>
    <w:rsid w:val="00A13487"/>
    <w:rsid w:val="00A135C6"/>
    <w:rsid w:val="00A13B5C"/>
    <w:rsid w:val="00A1501D"/>
    <w:rsid w:val="00A155F4"/>
    <w:rsid w:val="00A15C74"/>
    <w:rsid w:val="00A17339"/>
    <w:rsid w:val="00A20537"/>
    <w:rsid w:val="00A21186"/>
    <w:rsid w:val="00A212DD"/>
    <w:rsid w:val="00A21328"/>
    <w:rsid w:val="00A228B6"/>
    <w:rsid w:val="00A22D6B"/>
    <w:rsid w:val="00A25E48"/>
    <w:rsid w:val="00A25E7D"/>
    <w:rsid w:val="00A31105"/>
    <w:rsid w:val="00A33430"/>
    <w:rsid w:val="00A338BD"/>
    <w:rsid w:val="00A33EB1"/>
    <w:rsid w:val="00A34104"/>
    <w:rsid w:val="00A344DB"/>
    <w:rsid w:val="00A34906"/>
    <w:rsid w:val="00A35C6D"/>
    <w:rsid w:val="00A36539"/>
    <w:rsid w:val="00A36D00"/>
    <w:rsid w:val="00A37193"/>
    <w:rsid w:val="00A37D84"/>
    <w:rsid w:val="00A40A3E"/>
    <w:rsid w:val="00A41CDF"/>
    <w:rsid w:val="00A420C9"/>
    <w:rsid w:val="00A42C6E"/>
    <w:rsid w:val="00A439AC"/>
    <w:rsid w:val="00A43F8D"/>
    <w:rsid w:val="00A46058"/>
    <w:rsid w:val="00A46261"/>
    <w:rsid w:val="00A46326"/>
    <w:rsid w:val="00A46933"/>
    <w:rsid w:val="00A46A91"/>
    <w:rsid w:val="00A471B3"/>
    <w:rsid w:val="00A50757"/>
    <w:rsid w:val="00A5076A"/>
    <w:rsid w:val="00A514B6"/>
    <w:rsid w:val="00A52282"/>
    <w:rsid w:val="00A5396B"/>
    <w:rsid w:val="00A55944"/>
    <w:rsid w:val="00A57111"/>
    <w:rsid w:val="00A60673"/>
    <w:rsid w:val="00A615F7"/>
    <w:rsid w:val="00A61E8A"/>
    <w:rsid w:val="00A62014"/>
    <w:rsid w:val="00A623D7"/>
    <w:rsid w:val="00A62C05"/>
    <w:rsid w:val="00A62ECC"/>
    <w:rsid w:val="00A62F71"/>
    <w:rsid w:val="00A65294"/>
    <w:rsid w:val="00A65386"/>
    <w:rsid w:val="00A6569A"/>
    <w:rsid w:val="00A65A82"/>
    <w:rsid w:val="00A65AFB"/>
    <w:rsid w:val="00A66AA1"/>
    <w:rsid w:val="00A67C37"/>
    <w:rsid w:val="00A67F6C"/>
    <w:rsid w:val="00A73029"/>
    <w:rsid w:val="00A734FB"/>
    <w:rsid w:val="00A737B7"/>
    <w:rsid w:val="00A77F67"/>
    <w:rsid w:val="00A826AD"/>
    <w:rsid w:val="00A8451F"/>
    <w:rsid w:val="00A8471D"/>
    <w:rsid w:val="00A864D1"/>
    <w:rsid w:val="00A86A19"/>
    <w:rsid w:val="00A86A89"/>
    <w:rsid w:val="00A86E85"/>
    <w:rsid w:val="00A870D3"/>
    <w:rsid w:val="00A874B8"/>
    <w:rsid w:val="00A8761F"/>
    <w:rsid w:val="00A9033C"/>
    <w:rsid w:val="00A9381E"/>
    <w:rsid w:val="00A940BE"/>
    <w:rsid w:val="00A95A01"/>
    <w:rsid w:val="00A96041"/>
    <w:rsid w:val="00A97224"/>
    <w:rsid w:val="00A97617"/>
    <w:rsid w:val="00A97723"/>
    <w:rsid w:val="00A977F5"/>
    <w:rsid w:val="00AA11CA"/>
    <w:rsid w:val="00AA237B"/>
    <w:rsid w:val="00AA252F"/>
    <w:rsid w:val="00AA483F"/>
    <w:rsid w:val="00AA4C21"/>
    <w:rsid w:val="00AA5BF2"/>
    <w:rsid w:val="00AA6966"/>
    <w:rsid w:val="00AA77DC"/>
    <w:rsid w:val="00AA7B22"/>
    <w:rsid w:val="00AA7EEF"/>
    <w:rsid w:val="00AB0F84"/>
    <w:rsid w:val="00AB1B35"/>
    <w:rsid w:val="00AB5760"/>
    <w:rsid w:val="00AB7CCB"/>
    <w:rsid w:val="00AC03EE"/>
    <w:rsid w:val="00AC0CC1"/>
    <w:rsid w:val="00AC11AB"/>
    <w:rsid w:val="00AC1D0A"/>
    <w:rsid w:val="00AC3F9A"/>
    <w:rsid w:val="00AC5333"/>
    <w:rsid w:val="00AC56D9"/>
    <w:rsid w:val="00AC5F0C"/>
    <w:rsid w:val="00AC60F0"/>
    <w:rsid w:val="00AC65E1"/>
    <w:rsid w:val="00AC76D2"/>
    <w:rsid w:val="00AD0E48"/>
    <w:rsid w:val="00AD0E75"/>
    <w:rsid w:val="00AD1B50"/>
    <w:rsid w:val="00AD312E"/>
    <w:rsid w:val="00AD44C5"/>
    <w:rsid w:val="00AD4553"/>
    <w:rsid w:val="00AD48A7"/>
    <w:rsid w:val="00AD4975"/>
    <w:rsid w:val="00AD5467"/>
    <w:rsid w:val="00AD68AC"/>
    <w:rsid w:val="00AD7C78"/>
    <w:rsid w:val="00AD7EE0"/>
    <w:rsid w:val="00AE0128"/>
    <w:rsid w:val="00AE0D39"/>
    <w:rsid w:val="00AE3EC9"/>
    <w:rsid w:val="00AE4B44"/>
    <w:rsid w:val="00AE60B2"/>
    <w:rsid w:val="00AE65F9"/>
    <w:rsid w:val="00AE6BB6"/>
    <w:rsid w:val="00AF007E"/>
    <w:rsid w:val="00AF1E0A"/>
    <w:rsid w:val="00AF1EB4"/>
    <w:rsid w:val="00AF233D"/>
    <w:rsid w:val="00AF2E37"/>
    <w:rsid w:val="00AF2ECB"/>
    <w:rsid w:val="00AF326A"/>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85"/>
    <w:rsid w:val="00B01E91"/>
    <w:rsid w:val="00B0278F"/>
    <w:rsid w:val="00B046FE"/>
    <w:rsid w:val="00B0486B"/>
    <w:rsid w:val="00B0660F"/>
    <w:rsid w:val="00B073DD"/>
    <w:rsid w:val="00B10B0D"/>
    <w:rsid w:val="00B12095"/>
    <w:rsid w:val="00B129D5"/>
    <w:rsid w:val="00B13ABC"/>
    <w:rsid w:val="00B14FD7"/>
    <w:rsid w:val="00B167BD"/>
    <w:rsid w:val="00B2055E"/>
    <w:rsid w:val="00B20A1A"/>
    <w:rsid w:val="00B21FA1"/>
    <w:rsid w:val="00B23243"/>
    <w:rsid w:val="00B25908"/>
    <w:rsid w:val="00B26BBC"/>
    <w:rsid w:val="00B3034B"/>
    <w:rsid w:val="00B30EC4"/>
    <w:rsid w:val="00B31800"/>
    <w:rsid w:val="00B31CD5"/>
    <w:rsid w:val="00B32B41"/>
    <w:rsid w:val="00B33723"/>
    <w:rsid w:val="00B354FC"/>
    <w:rsid w:val="00B356E5"/>
    <w:rsid w:val="00B35864"/>
    <w:rsid w:val="00B36C08"/>
    <w:rsid w:val="00B37A7E"/>
    <w:rsid w:val="00B401E3"/>
    <w:rsid w:val="00B4078F"/>
    <w:rsid w:val="00B40E34"/>
    <w:rsid w:val="00B41081"/>
    <w:rsid w:val="00B417FD"/>
    <w:rsid w:val="00B423B8"/>
    <w:rsid w:val="00B439D7"/>
    <w:rsid w:val="00B439FE"/>
    <w:rsid w:val="00B43A5F"/>
    <w:rsid w:val="00B449E6"/>
    <w:rsid w:val="00B4636C"/>
    <w:rsid w:val="00B466DA"/>
    <w:rsid w:val="00B47085"/>
    <w:rsid w:val="00B47407"/>
    <w:rsid w:val="00B47966"/>
    <w:rsid w:val="00B50CB1"/>
    <w:rsid w:val="00B528AD"/>
    <w:rsid w:val="00B52BC7"/>
    <w:rsid w:val="00B533BF"/>
    <w:rsid w:val="00B53AA3"/>
    <w:rsid w:val="00B547F0"/>
    <w:rsid w:val="00B54F5B"/>
    <w:rsid w:val="00B55394"/>
    <w:rsid w:val="00B55A9F"/>
    <w:rsid w:val="00B55D73"/>
    <w:rsid w:val="00B564B5"/>
    <w:rsid w:val="00B56BA8"/>
    <w:rsid w:val="00B56E5F"/>
    <w:rsid w:val="00B573D1"/>
    <w:rsid w:val="00B57522"/>
    <w:rsid w:val="00B60640"/>
    <w:rsid w:val="00B607FB"/>
    <w:rsid w:val="00B61BB8"/>
    <w:rsid w:val="00B61BC0"/>
    <w:rsid w:val="00B61F7E"/>
    <w:rsid w:val="00B62549"/>
    <w:rsid w:val="00B648A8"/>
    <w:rsid w:val="00B64927"/>
    <w:rsid w:val="00B656BE"/>
    <w:rsid w:val="00B65765"/>
    <w:rsid w:val="00B677A8"/>
    <w:rsid w:val="00B70729"/>
    <w:rsid w:val="00B70748"/>
    <w:rsid w:val="00B717E1"/>
    <w:rsid w:val="00B71B82"/>
    <w:rsid w:val="00B7236F"/>
    <w:rsid w:val="00B72CA0"/>
    <w:rsid w:val="00B73D9A"/>
    <w:rsid w:val="00B7435A"/>
    <w:rsid w:val="00B748B2"/>
    <w:rsid w:val="00B74F5A"/>
    <w:rsid w:val="00B759E2"/>
    <w:rsid w:val="00B76D31"/>
    <w:rsid w:val="00B80E7B"/>
    <w:rsid w:val="00B81241"/>
    <w:rsid w:val="00B81D07"/>
    <w:rsid w:val="00B83A3E"/>
    <w:rsid w:val="00B84390"/>
    <w:rsid w:val="00B8444F"/>
    <w:rsid w:val="00B87324"/>
    <w:rsid w:val="00B87E91"/>
    <w:rsid w:val="00B910C2"/>
    <w:rsid w:val="00B92652"/>
    <w:rsid w:val="00B92845"/>
    <w:rsid w:val="00B94BC5"/>
    <w:rsid w:val="00B950EA"/>
    <w:rsid w:val="00B951FA"/>
    <w:rsid w:val="00B96705"/>
    <w:rsid w:val="00BA0402"/>
    <w:rsid w:val="00BA2971"/>
    <w:rsid w:val="00BA3F36"/>
    <w:rsid w:val="00BA4074"/>
    <w:rsid w:val="00BA4300"/>
    <w:rsid w:val="00BA444E"/>
    <w:rsid w:val="00BA4FFC"/>
    <w:rsid w:val="00BA6395"/>
    <w:rsid w:val="00BA6E34"/>
    <w:rsid w:val="00BB09C6"/>
    <w:rsid w:val="00BB16A4"/>
    <w:rsid w:val="00BB1C3F"/>
    <w:rsid w:val="00BB3160"/>
    <w:rsid w:val="00BB3336"/>
    <w:rsid w:val="00BB3F42"/>
    <w:rsid w:val="00BB4346"/>
    <w:rsid w:val="00BB497E"/>
    <w:rsid w:val="00BB61FF"/>
    <w:rsid w:val="00BB6400"/>
    <w:rsid w:val="00BB7489"/>
    <w:rsid w:val="00BC00FA"/>
    <w:rsid w:val="00BC239E"/>
    <w:rsid w:val="00BC3097"/>
    <w:rsid w:val="00BC3E68"/>
    <w:rsid w:val="00BC4851"/>
    <w:rsid w:val="00BC6544"/>
    <w:rsid w:val="00BD0C91"/>
    <w:rsid w:val="00BD0E15"/>
    <w:rsid w:val="00BD0F81"/>
    <w:rsid w:val="00BD101D"/>
    <w:rsid w:val="00BD4011"/>
    <w:rsid w:val="00BD5EE0"/>
    <w:rsid w:val="00BD667B"/>
    <w:rsid w:val="00BD68D0"/>
    <w:rsid w:val="00BD6D20"/>
    <w:rsid w:val="00BD6E48"/>
    <w:rsid w:val="00BE1C32"/>
    <w:rsid w:val="00BE2041"/>
    <w:rsid w:val="00BE2CC9"/>
    <w:rsid w:val="00BE4057"/>
    <w:rsid w:val="00BE6331"/>
    <w:rsid w:val="00BE6BB9"/>
    <w:rsid w:val="00BE6E4B"/>
    <w:rsid w:val="00BE7209"/>
    <w:rsid w:val="00BE72FF"/>
    <w:rsid w:val="00BE795A"/>
    <w:rsid w:val="00BE7DC0"/>
    <w:rsid w:val="00BF2AF6"/>
    <w:rsid w:val="00BF2DFD"/>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6143"/>
    <w:rsid w:val="00C063C7"/>
    <w:rsid w:val="00C07C4B"/>
    <w:rsid w:val="00C115F2"/>
    <w:rsid w:val="00C14E41"/>
    <w:rsid w:val="00C15598"/>
    <w:rsid w:val="00C15AFE"/>
    <w:rsid w:val="00C15CFF"/>
    <w:rsid w:val="00C15D76"/>
    <w:rsid w:val="00C164C1"/>
    <w:rsid w:val="00C168B9"/>
    <w:rsid w:val="00C16AF9"/>
    <w:rsid w:val="00C16B07"/>
    <w:rsid w:val="00C172F2"/>
    <w:rsid w:val="00C207FE"/>
    <w:rsid w:val="00C20CC8"/>
    <w:rsid w:val="00C211C9"/>
    <w:rsid w:val="00C21931"/>
    <w:rsid w:val="00C21F06"/>
    <w:rsid w:val="00C22214"/>
    <w:rsid w:val="00C22A6A"/>
    <w:rsid w:val="00C23ABA"/>
    <w:rsid w:val="00C2412F"/>
    <w:rsid w:val="00C242AA"/>
    <w:rsid w:val="00C259A0"/>
    <w:rsid w:val="00C2640F"/>
    <w:rsid w:val="00C27A9B"/>
    <w:rsid w:val="00C30140"/>
    <w:rsid w:val="00C30498"/>
    <w:rsid w:val="00C30C3A"/>
    <w:rsid w:val="00C3266D"/>
    <w:rsid w:val="00C32B75"/>
    <w:rsid w:val="00C334B1"/>
    <w:rsid w:val="00C3374F"/>
    <w:rsid w:val="00C3461E"/>
    <w:rsid w:val="00C3551C"/>
    <w:rsid w:val="00C356BA"/>
    <w:rsid w:val="00C36C4F"/>
    <w:rsid w:val="00C404A6"/>
    <w:rsid w:val="00C41B31"/>
    <w:rsid w:val="00C43624"/>
    <w:rsid w:val="00C43EFB"/>
    <w:rsid w:val="00C44C0F"/>
    <w:rsid w:val="00C5271E"/>
    <w:rsid w:val="00C52D21"/>
    <w:rsid w:val="00C52F78"/>
    <w:rsid w:val="00C531B0"/>
    <w:rsid w:val="00C5390C"/>
    <w:rsid w:val="00C56A47"/>
    <w:rsid w:val="00C6029E"/>
    <w:rsid w:val="00C609FB"/>
    <w:rsid w:val="00C60F71"/>
    <w:rsid w:val="00C61ACF"/>
    <w:rsid w:val="00C6279E"/>
    <w:rsid w:val="00C62BAF"/>
    <w:rsid w:val="00C63CAD"/>
    <w:rsid w:val="00C63FAA"/>
    <w:rsid w:val="00C64281"/>
    <w:rsid w:val="00C64D51"/>
    <w:rsid w:val="00C659FC"/>
    <w:rsid w:val="00C660B8"/>
    <w:rsid w:val="00C67096"/>
    <w:rsid w:val="00C67CDE"/>
    <w:rsid w:val="00C70004"/>
    <w:rsid w:val="00C7051D"/>
    <w:rsid w:val="00C70B36"/>
    <w:rsid w:val="00C70B38"/>
    <w:rsid w:val="00C71221"/>
    <w:rsid w:val="00C72F9D"/>
    <w:rsid w:val="00C7423E"/>
    <w:rsid w:val="00C7601E"/>
    <w:rsid w:val="00C76254"/>
    <w:rsid w:val="00C7640B"/>
    <w:rsid w:val="00C7678E"/>
    <w:rsid w:val="00C76FAA"/>
    <w:rsid w:val="00C77081"/>
    <w:rsid w:val="00C819C8"/>
    <w:rsid w:val="00C83810"/>
    <w:rsid w:val="00C83BD6"/>
    <w:rsid w:val="00C850A7"/>
    <w:rsid w:val="00C85EB2"/>
    <w:rsid w:val="00C87012"/>
    <w:rsid w:val="00C87536"/>
    <w:rsid w:val="00C877C4"/>
    <w:rsid w:val="00C90287"/>
    <w:rsid w:val="00C905BA"/>
    <w:rsid w:val="00C92101"/>
    <w:rsid w:val="00C9217F"/>
    <w:rsid w:val="00C94991"/>
    <w:rsid w:val="00C9543D"/>
    <w:rsid w:val="00C9552A"/>
    <w:rsid w:val="00C9619A"/>
    <w:rsid w:val="00C96AC0"/>
    <w:rsid w:val="00C978FD"/>
    <w:rsid w:val="00CA1A54"/>
    <w:rsid w:val="00CA1F19"/>
    <w:rsid w:val="00CA2BC0"/>
    <w:rsid w:val="00CA3238"/>
    <w:rsid w:val="00CA4528"/>
    <w:rsid w:val="00CA528A"/>
    <w:rsid w:val="00CA529F"/>
    <w:rsid w:val="00CA5526"/>
    <w:rsid w:val="00CA6136"/>
    <w:rsid w:val="00CA6D97"/>
    <w:rsid w:val="00CB213A"/>
    <w:rsid w:val="00CB2520"/>
    <w:rsid w:val="00CB2AA8"/>
    <w:rsid w:val="00CB2B1E"/>
    <w:rsid w:val="00CB2F59"/>
    <w:rsid w:val="00CB3D69"/>
    <w:rsid w:val="00CB4DEB"/>
    <w:rsid w:val="00CB5348"/>
    <w:rsid w:val="00CB7BE8"/>
    <w:rsid w:val="00CC0736"/>
    <w:rsid w:val="00CC0B19"/>
    <w:rsid w:val="00CC0EFB"/>
    <w:rsid w:val="00CC0F5D"/>
    <w:rsid w:val="00CC392D"/>
    <w:rsid w:val="00CC4BCE"/>
    <w:rsid w:val="00CC520D"/>
    <w:rsid w:val="00CC53C3"/>
    <w:rsid w:val="00CC5FFC"/>
    <w:rsid w:val="00CC70FC"/>
    <w:rsid w:val="00CC7972"/>
    <w:rsid w:val="00CD03AA"/>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E002B"/>
    <w:rsid w:val="00CE07ED"/>
    <w:rsid w:val="00CE1008"/>
    <w:rsid w:val="00CE14F7"/>
    <w:rsid w:val="00CE1686"/>
    <w:rsid w:val="00CE2C77"/>
    <w:rsid w:val="00CE3251"/>
    <w:rsid w:val="00CE34E1"/>
    <w:rsid w:val="00CE3DBF"/>
    <w:rsid w:val="00CE4262"/>
    <w:rsid w:val="00CE4895"/>
    <w:rsid w:val="00CE51E5"/>
    <w:rsid w:val="00CE5FE0"/>
    <w:rsid w:val="00CE6B5C"/>
    <w:rsid w:val="00CE7045"/>
    <w:rsid w:val="00CE747D"/>
    <w:rsid w:val="00CF0989"/>
    <w:rsid w:val="00CF26E8"/>
    <w:rsid w:val="00CF36C7"/>
    <w:rsid w:val="00CF53F3"/>
    <w:rsid w:val="00CF6872"/>
    <w:rsid w:val="00D01D44"/>
    <w:rsid w:val="00D034BC"/>
    <w:rsid w:val="00D03970"/>
    <w:rsid w:val="00D04414"/>
    <w:rsid w:val="00D050F5"/>
    <w:rsid w:val="00D057F1"/>
    <w:rsid w:val="00D06192"/>
    <w:rsid w:val="00D0687F"/>
    <w:rsid w:val="00D07FA9"/>
    <w:rsid w:val="00D12E66"/>
    <w:rsid w:val="00D12F6C"/>
    <w:rsid w:val="00D14A34"/>
    <w:rsid w:val="00D14AD6"/>
    <w:rsid w:val="00D15417"/>
    <w:rsid w:val="00D15E00"/>
    <w:rsid w:val="00D15E94"/>
    <w:rsid w:val="00D1622B"/>
    <w:rsid w:val="00D16C5C"/>
    <w:rsid w:val="00D22524"/>
    <w:rsid w:val="00D243AD"/>
    <w:rsid w:val="00D24CE0"/>
    <w:rsid w:val="00D26418"/>
    <w:rsid w:val="00D27AF8"/>
    <w:rsid w:val="00D3060C"/>
    <w:rsid w:val="00D31F36"/>
    <w:rsid w:val="00D31F65"/>
    <w:rsid w:val="00D32513"/>
    <w:rsid w:val="00D3302B"/>
    <w:rsid w:val="00D33C49"/>
    <w:rsid w:val="00D34B18"/>
    <w:rsid w:val="00D34ED0"/>
    <w:rsid w:val="00D34FC7"/>
    <w:rsid w:val="00D35185"/>
    <w:rsid w:val="00D371F3"/>
    <w:rsid w:val="00D407C9"/>
    <w:rsid w:val="00D40CB0"/>
    <w:rsid w:val="00D40E5C"/>
    <w:rsid w:val="00D42AC1"/>
    <w:rsid w:val="00D45DD8"/>
    <w:rsid w:val="00D50C77"/>
    <w:rsid w:val="00D50E7E"/>
    <w:rsid w:val="00D515CA"/>
    <w:rsid w:val="00D53630"/>
    <w:rsid w:val="00D549FA"/>
    <w:rsid w:val="00D55123"/>
    <w:rsid w:val="00D5726D"/>
    <w:rsid w:val="00D57797"/>
    <w:rsid w:val="00D603EE"/>
    <w:rsid w:val="00D60CA4"/>
    <w:rsid w:val="00D61BBA"/>
    <w:rsid w:val="00D63504"/>
    <w:rsid w:val="00D643F9"/>
    <w:rsid w:val="00D651EA"/>
    <w:rsid w:val="00D65DC8"/>
    <w:rsid w:val="00D6679D"/>
    <w:rsid w:val="00D67517"/>
    <w:rsid w:val="00D67598"/>
    <w:rsid w:val="00D67E6C"/>
    <w:rsid w:val="00D702C3"/>
    <w:rsid w:val="00D7052A"/>
    <w:rsid w:val="00D70BB7"/>
    <w:rsid w:val="00D72348"/>
    <w:rsid w:val="00D7247B"/>
    <w:rsid w:val="00D72599"/>
    <w:rsid w:val="00D72D89"/>
    <w:rsid w:val="00D743D6"/>
    <w:rsid w:val="00D75338"/>
    <w:rsid w:val="00D76431"/>
    <w:rsid w:val="00D766A8"/>
    <w:rsid w:val="00D76B23"/>
    <w:rsid w:val="00D76DBA"/>
    <w:rsid w:val="00D776F6"/>
    <w:rsid w:val="00D808A6"/>
    <w:rsid w:val="00D8101A"/>
    <w:rsid w:val="00D81095"/>
    <w:rsid w:val="00D811B9"/>
    <w:rsid w:val="00D817D4"/>
    <w:rsid w:val="00D821FE"/>
    <w:rsid w:val="00D8241E"/>
    <w:rsid w:val="00D82FF4"/>
    <w:rsid w:val="00D83760"/>
    <w:rsid w:val="00D8519A"/>
    <w:rsid w:val="00D8580C"/>
    <w:rsid w:val="00D877C6"/>
    <w:rsid w:val="00D877F9"/>
    <w:rsid w:val="00D908C9"/>
    <w:rsid w:val="00D92276"/>
    <w:rsid w:val="00D92F97"/>
    <w:rsid w:val="00D936D6"/>
    <w:rsid w:val="00D936DC"/>
    <w:rsid w:val="00D93775"/>
    <w:rsid w:val="00D953C0"/>
    <w:rsid w:val="00D967E4"/>
    <w:rsid w:val="00D97854"/>
    <w:rsid w:val="00DA1D24"/>
    <w:rsid w:val="00DA1F42"/>
    <w:rsid w:val="00DA378F"/>
    <w:rsid w:val="00DA3F0D"/>
    <w:rsid w:val="00DA43CA"/>
    <w:rsid w:val="00DA52D4"/>
    <w:rsid w:val="00DA62D1"/>
    <w:rsid w:val="00DA635C"/>
    <w:rsid w:val="00DA75B7"/>
    <w:rsid w:val="00DA7A05"/>
    <w:rsid w:val="00DB1191"/>
    <w:rsid w:val="00DB3674"/>
    <w:rsid w:val="00DB398F"/>
    <w:rsid w:val="00DB3C6D"/>
    <w:rsid w:val="00DB3EEA"/>
    <w:rsid w:val="00DB48EE"/>
    <w:rsid w:val="00DB5103"/>
    <w:rsid w:val="00DB5DA2"/>
    <w:rsid w:val="00DB6C75"/>
    <w:rsid w:val="00DB6D4F"/>
    <w:rsid w:val="00DB7300"/>
    <w:rsid w:val="00DC0011"/>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4CE8"/>
    <w:rsid w:val="00DD520C"/>
    <w:rsid w:val="00DD5754"/>
    <w:rsid w:val="00DD5803"/>
    <w:rsid w:val="00DD5B57"/>
    <w:rsid w:val="00DD5F35"/>
    <w:rsid w:val="00DD5F47"/>
    <w:rsid w:val="00DD6117"/>
    <w:rsid w:val="00DD6EF7"/>
    <w:rsid w:val="00DE0158"/>
    <w:rsid w:val="00DE09CD"/>
    <w:rsid w:val="00DE1F8A"/>
    <w:rsid w:val="00DE33DD"/>
    <w:rsid w:val="00DE358E"/>
    <w:rsid w:val="00DE3A0F"/>
    <w:rsid w:val="00DE3D8C"/>
    <w:rsid w:val="00DE451A"/>
    <w:rsid w:val="00DE4916"/>
    <w:rsid w:val="00DE4FF5"/>
    <w:rsid w:val="00DE5C1C"/>
    <w:rsid w:val="00DE5C55"/>
    <w:rsid w:val="00DF07BD"/>
    <w:rsid w:val="00DF160A"/>
    <w:rsid w:val="00DF16DA"/>
    <w:rsid w:val="00DF19AC"/>
    <w:rsid w:val="00DF2462"/>
    <w:rsid w:val="00DF2FC8"/>
    <w:rsid w:val="00DF2FDC"/>
    <w:rsid w:val="00DF3DF4"/>
    <w:rsid w:val="00DF6356"/>
    <w:rsid w:val="00DF6BF6"/>
    <w:rsid w:val="00E00B16"/>
    <w:rsid w:val="00E00B55"/>
    <w:rsid w:val="00E010AB"/>
    <w:rsid w:val="00E01DE6"/>
    <w:rsid w:val="00E0278F"/>
    <w:rsid w:val="00E04946"/>
    <w:rsid w:val="00E04FEA"/>
    <w:rsid w:val="00E05A5E"/>
    <w:rsid w:val="00E06077"/>
    <w:rsid w:val="00E06BA9"/>
    <w:rsid w:val="00E10492"/>
    <w:rsid w:val="00E10B3C"/>
    <w:rsid w:val="00E1131C"/>
    <w:rsid w:val="00E11AC1"/>
    <w:rsid w:val="00E11D32"/>
    <w:rsid w:val="00E11F9F"/>
    <w:rsid w:val="00E12097"/>
    <w:rsid w:val="00E1277B"/>
    <w:rsid w:val="00E129CC"/>
    <w:rsid w:val="00E12A03"/>
    <w:rsid w:val="00E14E9D"/>
    <w:rsid w:val="00E156AF"/>
    <w:rsid w:val="00E15C7C"/>
    <w:rsid w:val="00E15EB8"/>
    <w:rsid w:val="00E16400"/>
    <w:rsid w:val="00E16407"/>
    <w:rsid w:val="00E1678E"/>
    <w:rsid w:val="00E17312"/>
    <w:rsid w:val="00E17A9D"/>
    <w:rsid w:val="00E17C3D"/>
    <w:rsid w:val="00E215A2"/>
    <w:rsid w:val="00E231FC"/>
    <w:rsid w:val="00E24703"/>
    <w:rsid w:val="00E24D54"/>
    <w:rsid w:val="00E24ED2"/>
    <w:rsid w:val="00E2687A"/>
    <w:rsid w:val="00E26E35"/>
    <w:rsid w:val="00E27BFF"/>
    <w:rsid w:val="00E3109B"/>
    <w:rsid w:val="00E31FC9"/>
    <w:rsid w:val="00E332EC"/>
    <w:rsid w:val="00E3341C"/>
    <w:rsid w:val="00E33D3B"/>
    <w:rsid w:val="00E350EA"/>
    <w:rsid w:val="00E36CCF"/>
    <w:rsid w:val="00E405B2"/>
    <w:rsid w:val="00E41751"/>
    <w:rsid w:val="00E44B15"/>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29F0"/>
    <w:rsid w:val="00E73990"/>
    <w:rsid w:val="00E77196"/>
    <w:rsid w:val="00E7796D"/>
    <w:rsid w:val="00E77C07"/>
    <w:rsid w:val="00E80122"/>
    <w:rsid w:val="00E80FBA"/>
    <w:rsid w:val="00E81432"/>
    <w:rsid w:val="00E82178"/>
    <w:rsid w:val="00E830C1"/>
    <w:rsid w:val="00E8383A"/>
    <w:rsid w:val="00E83EEF"/>
    <w:rsid w:val="00E84EFB"/>
    <w:rsid w:val="00E8562F"/>
    <w:rsid w:val="00E85BB3"/>
    <w:rsid w:val="00E85E45"/>
    <w:rsid w:val="00E865F2"/>
    <w:rsid w:val="00E86EC2"/>
    <w:rsid w:val="00E87094"/>
    <w:rsid w:val="00E876E8"/>
    <w:rsid w:val="00E90BEC"/>
    <w:rsid w:val="00E91635"/>
    <w:rsid w:val="00E91D5D"/>
    <w:rsid w:val="00E929A8"/>
    <w:rsid w:val="00E939B0"/>
    <w:rsid w:val="00E94AF3"/>
    <w:rsid w:val="00E9573A"/>
    <w:rsid w:val="00E96341"/>
    <w:rsid w:val="00E96753"/>
    <w:rsid w:val="00E96BB8"/>
    <w:rsid w:val="00E97001"/>
    <w:rsid w:val="00E9796E"/>
    <w:rsid w:val="00E97D8F"/>
    <w:rsid w:val="00EA014A"/>
    <w:rsid w:val="00EA04C7"/>
    <w:rsid w:val="00EA25EA"/>
    <w:rsid w:val="00EA3E22"/>
    <w:rsid w:val="00EA4EBD"/>
    <w:rsid w:val="00EA6AA9"/>
    <w:rsid w:val="00EA7B77"/>
    <w:rsid w:val="00EA7EF8"/>
    <w:rsid w:val="00EA7F73"/>
    <w:rsid w:val="00EA7FBA"/>
    <w:rsid w:val="00EB00AA"/>
    <w:rsid w:val="00EB022B"/>
    <w:rsid w:val="00EB500F"/>
    <w:rsid w:val="00EB5171"/>
    <w:rsid w:val="00EB53F7"/>
    <w:rsid w:val="00EB5972"/>
    <w:rsid w:val="00EB5D94"/>
    <w:rsid w:val="00EC0226"/>
    <w:rsid w:val="00EC5377"/>
    <w:rsid w:val="00EC609B"/>
    <w:rsid w:val="00EC7093"/>
    <w:rsid w:val="00ED0F06"/>
    <w:rsid w:val="00ED1568"/>
    <w:rsid w:val="00ED177B"/>
    <w:rsid w:val="00ED1E7C"/>
    <w:rsid w:val="00ED21B0"/>
    <w:rsid w:val="00ED4798"/>
    <w:rsid w:val="00ED4D41"/>
    <w:rsid w:val="00ED5912"/>
    <w:rsid w:val="00ED7540"/>
    <w:rsid w:val="00ED774C"/>
    <w:rsid w:val="00ED7DAC"/>
    <w:rsid w:val="00EE0755"/>
    <w:rsid w:val="00EE1B7F"/>
    <w:rsid w:val="00EE2458"/>
    <w:rsid w:val="00EE2CC4"/>
    <w:rsid w:val="00EE2F3F"/>
    <w:rsid w:val="00EE4082"/>
    <w:rsid w:val="00EE5CB0"/>
    <w:rsid w:val="00EE6A69"/>
    <w:rsid w:val="00EE6F1F"/>
    <w:rsid w:val="00EF0A27"/>
    <w:rsid w:val="00EF1115"/>
    <w:rsid w:val="00EF1235"/>
    <w:rsid w:val="00EF202A"/>
    <w:rsid w:val="00EF2039"/>
    <w:rsid w:val="00EF2628"/>
    <w:rsid w:val="00EF50B9"/>
    <w:rsid w:val="00EF53EA"/>
    <w:rsid w:val="00EF60BB"/>
    <w:rsid w:val="00EF6910"/>
    <w:rsid w:val="00F00062"/>
    <w:rsid w:val="00F001AB"/>
    <w:rsid w:val="00F03147"/>
    <w:rsid w:val="00F040CD"/>
    <w:rsid w:val="00F041DD"/>
    <w:rsid w:val="00F04577"/>
    <w:rsid w:val="00F056CB"/>
    <w:rsid w:val="00F0602C"/>
    <w:rsid w:val="00F07688"/>
    <w:rsid w:val="00F07D96"/>
    <w:rsid w:val="00F07F9D"/>
    <w:rsid w:val="00F10CAA"/>
    <w:rsid w:val="00F11141"/>
    <w:rsid w:val="00F111E8"/>
    <w:rsid w:val="00F13D9E"/>
    <w:rsid w:val="00F1449D"/>
    <w:rsid w:val="00F157E8"/>
    <w:rsid w:val="00F15D0F"/>
    <w:rsid w:val="00F179A2"/>
    <w:rsid w:val="00F17CF4"/>
    <w:rsid w:val="00F20593"/>
    <w:rsid w:val="00F20AE3"/>
    <w:rsid w:val="00F20D43"/>
    <w:rsid w:val="00F22149"/>
    <w:rsid w:val="00F26B6B"/>
    <w:rsid w:val="00F276CF"/>
    <w:rsid w:val="00F276DE"/>
    <w:rsid w:val="00F31355"/>
    <w:rsid w:val="00F31C41"/>
    <w:rsid w:val="00F3572E"/>
    <w:rsid w:val="00F359C6"/>
    <w:rsid w:val="00F36442"/>
    <w:rsid w:val="00F36846"/>
    <w:rsid w:val="00F3699A"/>
    <w:rsid w:val="00F36B37"/>
    <w:rsid w:val="00F404F7"/>
    <w:rsid w:val="00F409D7"/>
    <w:rsid w:val="00F4172E"/>
    <w:rsid w:val="00F42E48"/>
    <w:rsid w:val="00F4349F"/>
    <w:rsid w:val="00F43E8D"/>
    <w:rsid w:val="00F45413"/>
    <w:rsid w:val="00F45AC2"/>
    <w:rsid w:val="00F46260"/>
    <w:rsid w:val="00F464D4"/>
    <w:rsid w:val="00F46D0B"/>
    <w:rsid w:val="00F51395"/>
    <w:rsid w:val="00F559C3"/>
    <w:rsid w:val="00F56C5B"/>
    <w:rsid w:val="00F61295"/>
    <w:rsid w:val="00F62E67"/>
    <w:rsid w:val="00F63C68"/>
    <w:rsid w:val="00F659D3"/>
    <w:rsid w:val="00F65C36"/>
    <w:rsid w:val="00F667FB"/>
    <w:rsid w:val="00F66BBD"/>
    <w:rsid w:val="00F70412"/>
    <w:rsid w:val="00F7041D"/>
    <w:rsid w:val="00F720A7"/>
    <w:rsid w:val="00F729ED"/>
    <w:rsid w:val="00F737F2"/>
    <w:rsid w:val="00F75072"/>
    <w:rsid w:val="00F757B4"/>
    <w:rsid w:val="00F759E2"/>
    <w:rsid w:val="00F7664F"/>
    <w:rsid w:val="00F77171"/>
    <w:rsid w:val="00F7788B"/>
    <w:rsid w:val="00F80555"/>
    <w:rsid w:val="00F8115A"/>
    <w:rsid w:val="00F81E33"/>
    <w:rsid w:val="00F84078"/>
    <w:rsid w:val="00F8760D"/>
    <w:rsid w:val="00F877B0"/>
    <w:rsid w:val="00F90BAD"/>
    <w:rsid w:val="00F91131"/>
    <w:rsid w:val="00F9161B"/>
    <w:rsid w:val="00F93D0F"/>
    <w:rsid w:val="00F94ADB"/>
    <w:rsid w:val="00F95463"/>
    <w:rsid w:val="00F962E1"/>
    <w:rsid w:val="00F966AE"/>
    <w:rsid w:val="00F96934"/>
    <w:rsid w:val="00F971AB"/>
    <w:rsid w:val="00F97460"/>
    <w:rsid w:val="00FA0B41"/>
    <w:rsid w:val="00FA2B0D"/>
    <w:rsid w:val="00FA2B62"/>
    <w:rsid w:val="00FA2CE7"/>
    <w:rsid w:val="00FA677A"/>
    <w:rsid w:val="00FA777F"/>
    <w:rsid w:val="00FA7C50"/>
    <w:rsid w:val="00FA7EF8"/>
    <w:rsid w:val="00FB066C"/>
    <w:rsid w:val="00FB0B9F"/>
    <w:rsid w:val="00FB0DD9"/>
    <w:rsid w:val="00FB0E40"/>
    <w:rsid w:val="00FB1C6B"/>
    <w:rsid w:val="00FB26AC"/>
    <w:rsid w:val="00FB2F69"/>
    <w:rsid w:val="00FB38F0"/>
    <w:rsid w:val="00FB49EE"/>
    <w:rsid w:val="00FB6530"/>
    <w:rsid w:val="00FB7BE9"/>
    <w:rsid w:val="00FB7C1B"/>
    <w:rsid w:val="00FC005E"/>
    <w:rsid w:val="00FC1D97"/>
    <w:rsid w:val="00FC1ED8"/>
    <w:rsid w:val="00FC278E"/>
    <w:rsid w:val="00FC3806"/>
    <w:rsid w:val="00FC3E7A"/>
    <w:rsid w:val="00FC4417"/>
    <w:rsid w:val="00FC48BC"/>
    <w:rsid w:val="00FC4985"/>
    <w:rsid w:val="00FC5BDD"/>
    <w:rsid w:val="00FC607A"/>
    <w:rsid w:val="00FD00D1"/>
    <w:rsid w:val="00FD1BFB"/>
    <w:rsid w:val="00FD222F"/>
    <w:rsid w:val="00FD2857"/>
    <w:rsid w:val="00FD4AED"/>
    <w:rsid w:val="00FD502D"/>
    <w:rsid w:val="00FD5281"/>
    <w:rsid w:val="00FD638A"/>
    <w:rsid w:val="00FD6907"/>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30EA"/>
    <w:rsid w:val="00FF39F8"/>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7DBFDC"/>
  <w15:chartTrackingRefBased/>
  <w15:docId w15:val="{BC2AA7D9-2D2F-472D-A5CE-60B5FE13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5A41"/>
    <w:pPr>
      <w:spacing w:after="200" w:line="276" w:lineRule="auto"/>
    </w:pPr>
    <w:rPr>
      <w:sz w:val="22"/>
      <w:szCs w:val="22"/>
      <w:lang w:eastAsia="en-US"/>
    </w:rPr>
  </w:style>
  <w:style w:type="paragraph" w:styleId="Nagwek1">
    <w:name w:val="heading 1"/>
    <w:basedOn w:val="Normalny"/>
    <w:next w:val="Normalny"/>
    <w:link w:val="Nagwek1Znak"/>
    <w:uiPriority w:val="9"/>
    <w:qFormat/>
    <w:rsid w:val="00EC0226"/>
    <w:pPr>
      <w:keepNext/>
      <w:spacing w:before="240" w:after="60"/>
      <w:outlineLvl w:val="0"/>
    </w:pPr>
    <w:rPr>
      <w:rFonts w:ascii="Arial" w:eastAsia="Times New Roman" w:hAnsi="Arial"/>
      <w:b/>
      <w:bCs/>
      <w:kern w:val="32"/>
      <w:sz w:val="24"/>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EC0226"/>
    <w:rPr>
      <w:rFonts w:ascii="Arial" w:eastAsia="Times New Roman" w:hAnsi="Arial"/>
      <w:b/>
      <w:bCs/>
      <w:kern w:val="32"/>
      <w:sz w:val="24"/>
      <w:szCs w:val="32"/>
      <w:lang w:eastAsia="en-US"/>
    </w:rPr>
  </w:style>
  <w:style w:type="paragraph" w:styleId="Tytu">
    <w:name w:val="Title"/>
    <w:basedOn w:val="Normalny"/>
    <w:next w:val="Normalny"/>
    <w:link w:val="TytuZnak"/>
    <w:uiPriority w:val="10"/>
    <w:qFormat/>
    <w:rsid w:val="004008AB"/>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link w:val="Tytu"/>
    <w:uiPriority w:val="10"/>
    <w:rsid w:val="004008AB"/>
    <w:rPr>
      <w:rFonts w:ascii="Calibri Light" w:eastAsia="Times New Roman" w:hAnsi="Calibri Light" w:cs="Times New Roman"/>
      <w:b/>
      <w:bCs/>
      <w:kern w:val="28"/>
      <w:sz w:val="32"/>
      <w:szCs w:val="32"/>
      <w:lang w:eastAsia="en-US"/>
    </w:rPr>
  </w:style>
  <w:style w:type="paragraph" w:styleId="Podtytu">
    <w:name w:val="Subtitle"/>
    <w:basedOn w:val="Normalny"/>
    <w:next w:val="Normalny"/>
    <w:link w:val="PodtytuZnak"/>
    <w:uiPriority w:val="11"/>
    <w:qFormat/>
    <w:rsid w:val="004008AB"/>
    <w:pPr>
      <w:spacing w:after="60"/>
      <w:jc w:val="center"/>
      <w:outlineLvl w:val="1"/>
    </w:pPr>
    <w:rPr>
      <w:rFonts w:ascii="Calibri Light" w:eastAsia="Times New Roman" w:hAnsi="Calibri Light"/>
      <w:sz w:val="24"/>
      <w:szCs w:val="24"/>
    </w:rPr>
  </w:style>
  <w:style w:type="character" w:customStyle="1" w:styleId="PodtytuZnak">
    <w:name w:val="Podtytuł Znak"/>
    <w:link w:val="Podtytu"/>
    <w:uiPriority w:val="11"/>
    <w:rsid w:val="004008AB"/>
    <w:rPr>
      <w:rFonts w:ascii="Calibri Light" w:eastAsia="Times New Roman" w:hAnsi="Calibri Light"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197470604">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62993460">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3343</Words>
  <Characters>20064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23361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dc:description/>
  <cp:lastModifiedBy>Lucyna Swoińska-Lasota</cp:lastModifiedBy>
  <cp:revision>8</cp:revision>
  <cp:lastPrinted>2024-10-25T11:52:00Z</cp:lastPrinted>
  <dcterms:created xsi:type="dcterms:W3CDTF">2025-12-17T21:16:00Z</dcterms:created>
  <dcterms:modified xsi:type="dcterms:W3CDTF">2026-01-12T19:59:00Z</dcterms:modified>
</cp:coreProperties>
</file>